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people.xml" ContentType="application/vnd.openxmlformats-officedocument.wordprocessingml.people+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CA7F4F" w14:textId="77777777" w:rsidR="004A4375" w:rsidRDefault="004A4375" w:rsidP="00E8116F">
      <w:pPr>
        <w:widowControl w:val="0"/>
        <w:autoSpaceDE w:val="0"/>
        <w:autoSpaceDN w:val="0"/>
        <w:adjustRightInd w:val="0"/>
        <w:spacing w:after="0" w:line="240" w:lineRule="auto"/>
        <w:jc w:val="center"/>
        <w:rPr>
          <w:ins w:id="0" w:author="Petra Nouzová" w:date="2025-04-08T11:09:00Z"/>
          <w:rFonts w:ascii="Times New Roman" w:hAnsi="Times New Roman" w:cs="Times New Roman"/>
          <w:b/>
          <w:sz w:val="24"/>
          <w:szCs w:val="24"/>
        </w:rPr>
      </w:pPr>
      <w:r>
        <w:rPr>
          <w:rFonts w:ascii="Times New Roman" w:hAnsi="Times New Roman" w:cs="Times New Roman"/>
          <w:b/>
          <w:sz w:val="24"/>
          <w:szCs w:val="24"/>
        </w:rPr>
        <w:t xml:space="preserve">RÁMCOVÁ KUPNÍ </w:t>
      </w:r>
      <w:r w:rsidR="00E542DB" w:rsidRPr="00F35708">
        <w:rPr>
          <w:rFonts w:ascii="Times New Roman" w:hAnsi="Times New Roman" w:cs="Times New Roman"/>
          <w:b/>
          <w:sz w:val="24"/>
          <w:szCs w:val="24"/>
        </w:rPr>
        <w:t xml:space="preserve">SMLOUVA </w:t>
      </w:r>
    </w:p>
    <w:p w14:paraId="7E82B2B3" w14:textId="77777777" w:rsidR="003B079A" w:rsidRPr="00F35708" w:rsidRDefault="00E542DB" w:rsidP="00E8116F">
      <w:pPr>
        <w:widowControl w:val="0"/>
        <w:autoSpaceDE w:val="0"/>
        <w:autoSpaceDN w:val="0"/>
        <w:adjustRightInd w:val="0"/>
        <w:spacing w:after="0" w:line="240" w:lineRule="auto"/>
        <w:jc w:val="center"/>
        <w:rPr>
          <w:rFonts w:ascii="Times New Roman" w:hAnsi="Times New Roman" w:cs="Times New Roman"/>
          <w:b/>
          <w:sz w:val="24"/>
          <w:szCs w:val="24"/>
        </w:rPr>
      </w:pPr>
      <w:r w:rsidRPr="00F35708">
        <w:rPr>
          <w:rFonts w:ascii="Times New Roman" w:hAnsi="Times New Roman" w:cs="Times New Roman"/>
          <w:b/>
          <w:sz w:val="24"/>
          <w:szCs w:val="24"/>
        </w:rPr>
        <w:t>O DODÁNÍ ZBOŽÍ č. ………</w:t>
      </w:r>
      <w:r w:rsidR="00A24A6C">
        <w:rPr>
          <w:rFonts w:ascii="Times New Roman" w:hAnsi="Times New Roman" w:cs="Times New Roman"/>
          <w:b/>
          <w:sz w:val="24"/>
          <w:szCs w:val="24"/>
        </w:rPr>
        <w:t>/B/2025</w:t>
      </w:r>
    </w:p>
    <w:p w14:paraId="770E677B" w14:textId="77777777" w:rsidR="00F35708" w:rsidRPr="00F35708" w:rsidRDefault="00F35708" w:rsidP="00E8116F">
      <w:pPr>
        <w:widowControl w:val="0"/>
        <w:autoSpaceDE w:val="0"/>
        <w:autoSpaceDN w:val="0"/>
        <w:adjustRightInd w:val="0"/>
        <w:spacing w:after="0" w:line="240" w:lineRule="auto"/>
        <w:jc w:val="center"/>
        <w:rPr>
          <w:rFonts w:ascii="Times New Roman" w:hAnsi="Times New Roman" w:cs="Times New Roman"/>
          <w:sz w:val="20"/>
          <w:szCs w:val="20"/>
        </w:rPr>
      </w:pPr>
      <w:r w:rsidRPr="00F35708">
        <w:rPr>
          <w:rFonts w:ascii="Times New Roman" w:hAnsi="Times New Roman" w:cs="Times New Roman"/>
          <w:sz w:val="20"/>
          <w:szCs w:val="20"/>
        </w:rPr>
        <w:t>(rámcová kupní smlouva)</w:t>
      </w:r>
    </w:p>
    <w:p w14:paraId="7EA4BFA8" w14:textId="77777777" w:rsidR="003B079A" w:rsidRPr="00F35708" w:rsidRDefault="003B079A">
      <w:pPr>
        <w:widowControl w:val="0"/>
        <w:autoSpaceDE w:val="0"/>
        <w:autoSpaceDN w:val="0"/>
        <w:adjustRightInd w:val="0"/>
        <w:spacing w:after="0" w:line="240" w:lineRule="auto"/>
        <w:rPr>
          <w:rFonts w:ascii="Times New Roman" w:hAnsi="Times New Roman" w:cs="Times New Roman"/>
          <w:sz w:val="24"/>
          <w:szCs w:val="24"/>
        </w:rPr>
      </w:pPr>
    </w:p>
    <w:p w14:paraId="1159987B" w14:textId="77777777" w:rsidR="003B079A" w:rsidRPr="00F35708" w:rsidRDefault="009A3B0E">
      <w:pPr>
        <w:widowControl w:val="0"/>
        <w:autoSpaceDE w:val="0"/>
        <w:autoSpaceDN w:val="0"/>
        <w:adjustRightInd w:val="0"/>
        <w:spacing w:after="0" w:line="240" w:lineRule="auto"/>
        <w:rPr>
          <w:rFonts w:ascii="Times New Roman" w:hAnsi="Times New Roman" w:cs="Times New Roman"/>
          <w:sz w:val="24"/>
          <w:szCs w:val="24"/>
        </w:rPr>
      </w:pPr>
      <w:r w:rsidRPr="00F35708">
        <w:rPr>
          <w:rFonts w:ascii="Times New Roman" w:hAnsi="Times New Roman" w:cs="Times New Roman"/>
          <w:sz w:val="24"/>
          <w:szCs w:val="24"/>
        </w:rPr>
        <w:t xml:space="preserve"> </w:t>
      </w:r>
    </w:p>
    <w:p w14:paraId="353B5152" w14:textId="77777777" w:rsidR="003B079A" w:rsidRPr="00F35708" w:rsidRDefault="009A3B0E">
      <w:pPr>
        <w:widowControl w:val="0"/>
        <w:autoSpaceDE w:val="0"/>
        <w:autoSpaceDN w:val="0"/>
        <w:adjustRightInd w:val="0"/>
        <w:spacing w:after="0" w:line="240" w:lineRule="auto"/>
        <w:jc w:val="both"/>
        <w:rPr>
          <w:rFonts w:ascii="Times New Roman" w:hAnsi="Times New Roman" w:cs="Times New Roman"/>
          <w:sz w:val="24"/>
          <w:szCs w:val="24"/>
        </w:rPr>
      </w:pPr>
      <w:r w:rsidRPr="00F35708">
        <w:rPr>
          <w:rFonts w:ascii="Times New Roman" w:hAnsi="Times New Roman" w:cs="Times New Roman"/>
          <w:sz w:val="24"/>
          <w:szCs w:val="24"/>
        </w:rPr>
        <w:tab/>
        <w:t xml:space="preserve"> </w:t>
      </w:r>
    </w:p>
    <w:p w14:paraId="3FAB77D4"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3020CCF8" w14:textId="77777777" w:rsidR="003B079A" w:rsidRPr="00F35708" w:rsidRDefault="00E542DB">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r>
      <w:r w:rsidR="00700ADF" w:rsidRPr="00F35708">
        <w:rPr>
          <w:rFonts w:ascii="Times New Roman" w:hAnsi="Times New Roman" w:cs="Times New Roman"/>
        </w:rPr>
        <w:t>Obchodní firma:</w:t>
      </w:r>
      <w:r w:rsidR="00700ADF" w:rsidRPr="00F35708">
        <w:rPr>
          <w:rFonts w:ascii="Times New Roman" w:hAnsi="Times New Roman" w:cs="Times New Roman"/>
        </w:rPr>
        <w:tab/>
      </w:r>
      <w:r w:rsidRPr="00F35708">
        <w:rPr>
          <w:rFonts w:ascii="Times New Roman" w:hAnsi="Times New Roman" w:cs="Times New Roman"/>
        </w:rPr>
        <w:t>……….</w:t>
      </w:r>
      <w:r w:rsidR="009A3B0E" w:rsidRPr="00F35708">
        <w:rPr>
          <w:rFonts w:ascii="Times New Roman" w:hAnsi="Times New Roman" w:cs="Times New Roman"/>
        </w:rPr>
        <w:t xml:space="preserve"> </w:t>
      </w:r>
    </w:p>
    <w:p w14:paraId="75640E79"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1A8C23A2" w14:textId="77777777" w:rsidR="003B079A" w:rsidRPr="00F35708" w:rsidRDefault="00E542DB">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 xml:space="preserve">IČ: </w:t>
      </w:r>
      <w:r w:rsidR="00700ADF" w:rsidRPr="00F35708">
        <w:rPr>
          <w:rFonts w:ascii="Times New Roman" w:hAnsi="Times New Roman" w:cs="Times New Roman"/>
        </w:rPr>
        <w:tab/>
      </w:r>
      <w:r w:rsidR="00700ADF" w:rsidRPr="00F35708">
        <w:rPr>
          <w:rFonts w:ascii="Times New Roman" w:hAnsi="Times New Roman" w:cs="Times New Roman"/>
        </w:rPr>
        <w:tab/>
      </w:r>
      <w:r w:rsidR="008A14CC">
        <w:rPr>
          <w:rFonts w:ascii="Times New Roman" w:hAnsi="Times New Roman" w:cs="Times New Roman"/>
        </w:rPr>
        <w:tab/>
      </w:r>
      <w:r w:rsidRPr="00F35708">
        <w:rPr>
          <w:rFonts w:ascii="Times New Roman" w:hAnsi="Times New Roman" w:cs="Times New Roman"/>
        </w:rPr>
        <w:t>……</w:t>
      </w:r>
      <w:r w:rsidR="008A14CC">
        <w:rPr>
          <w:rFonts w:ascii="Times New Roman" w:hAnsi="Times New Roman" w:cs="Times New Roman"/>
        </w:rPr>
        <w:t>…</w:t>
      </w:r>
      <w:r w:rsidR="009A3B0E" w:rsidRPr="00F35708">
        <w:rPr>
          <w:rFonts w:ascii="Times New Roman" w:hAnsi="Times New Roman" w:cs="Times New Roman"/>
        </w:rPr>
        <w:t xml:space="preserve"> </w:t>
      </w:r>
    </w:p>
    <w:p w14:paraId="0D3FB214"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5F9F73E5" w14:textId="77777777" w:rsidR="003B079A" w:rsidRPr="00F35708" w:rsidRDefault="00E542DB">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r>
      <w:r w:rsidR="00700ADF" w:rsidRPr="00F35708">
        <w:rPr>
          <w:rFonts w:ascii="Times New Roman" w:hAnsi="Times New Roman" w:cs="Times New Roman"/>
        </w:rPr>
        <w:t xml:space="preserve">Se </w:t>
      </w:r>
      <w:r w:rsidR="009A3B0E" w:rsidRPr="00F35708">
        <w:rPr>
          <w:rFonts w:ascii="Times New Roman" w:hAnsi="Times New Roman" w:cs="Times New Roman"/>
        </w:rPr>
        <w:t xml:space="preserve">sídlem </w:t>
      </w:r>
      <w:r w:rsidR="00700ADF" w:rsidRPr="00F35708">
        <w:rPr>
          <w:rFonts w:ascii="Times New Roman" w:hAnsi="Times New Roman" w:cs="Times New Roman"/>
        </w:rPr>
        <w:tab/>
      </w:r>
      <w:r w:rsidR="008A14CC">
        <w:rPr>
          <w:rFonts w:ascii="Times New Roman" w:hAnsi="Times New Roman" w:cs="Times New Roman"/>
        </w:rPr>
        <w:tab/>
      </w:r>
      <w:r w:rsidRPr="00F35708">
        <w:rPr>
          <w:rFonts w:ascii="Times New Roman" w:hAnsi="Times New Roman" w:cs="Times New Roman"/>
        </w:rPr>
        <w:t>………</w:t>
      </w:r>
      <w:r w:rsidR="009A3B0E" w:rsidRPr="00F35708">
        <w:rPr>
          <w:rFonts w:ascii="Times New Roman" w:hAnsi="Times New Roman" w:cs="Times New Roman"/>
        </w:rPr>
        <w:t xml:space="preserve"> </w:t>
      </w:r>
    </w:p>
    <w:p w14:paraId="032DEEBD"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142C7445" w14:textId="77777777" w:rsidR="003B079A" w:rsidRPr="00F35708" w:rsidRDefault="00E542DB">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r>
      <w:r w:rsidR="00700ADF" w:rsidRPr="00F35708">
        <w:rPr>
          <w:rFonts w:ascii="Times New Roman" w:hAnsi="Times New Roman" w:cs="Times New Roman"/>
        </w:rPr>
        <w:t>Z</w:t>
      </w:r>
      <w:r w:rsidRPr="00F35708">
        <w:rPr>
          <w:rFonts w:ascii="Times New Roman" w:hAnsi="Times New Roman" w:cs="Times New Roman"/>
        </w:rPr>
        <w:t>a</w:t>
      </w:r>
      <w:r w:rsidR="00700ADF" w:rsidRPr="00F35708">
        <w:rPr>
          <w:rFonts w:ascii="Times New Roman" w:hAnsi="Times New Roman" w:cs="Times New Roman"/>
        </w:rPr>
        <w:t>stoupená</w:t>
      </w:r>
      <w:r w:rsidR="00700ADF" w:rsidRPr="00F35708">
        <w:rPr>
          <w:rFonts w:ascii="Times New Roman" w:hAnsi="Times New Roman" w:cs="Times New Roman"/>
        </w:rPr>
        <w:tab/>
      </w:r>
      <w:r w:rsidRPr="00F35708">
        <w:rPr>
          <w:rFonts w:ascii="Times New Roman" w:hAnsi="Times New Roman" w:cs="Times New Roman"/>
        </w:rPr>
        <w:t xml:space="preserve"> </w:t>
      </w:r>
      <w:r w:rsidR="008A14CC">
        <w:rPr>
          <w:rFonts w:ascii="Times New Roman" w:hAnsi="Times New Roman" w:cs="Times New Roman"/>
        </w:rPr>
        <w:tab/>
      </w:r>
      <w:r w:rsidRPr="00F35708">
        <w:rPr>
          <w:rFonts w:ascii="Times New Roman" w:hAnsi="Times New Roman" w:cs="Times New Roman"/>
        </w:rPr>
        <w:t>………</w:t>
      </w:r>
    </w:p>
    <w:p w14:paraId="087549F9" w14:textId="77777777" w:rsidR="00700ADF" w:rsidRPr="00F35708" w:rsidRDefault="00700ADF">
      <w:pPr>
        <w:widowControl w:val="0"/>
        <w:autoSpaceDE w:val="0"/>
        <w:autoSpaceDN w:val="0"/>
        <w:adjustRightInd w:val="0"/>
        <w:spacing w:after="0" w:line="240" w:lineRule="auto"/>
        <w:jc w:val="both"/>
        <w:rPr>
          <w:rFonts w:ascii="Times New Roman" w:hAnsi="Times New Roman" w:cs="Times New Roman"/>
        </w:rPr>
      </w:pPr>
    </w:p>
    <w:p w14:paraId="16A383D7" w14:textId="77777777" w:rsidR="00700ADF" w:rsidRPr="00F35708" w:rsidRDefault="00700ADF">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Bankovní spojení</w:t>
      </w:r>
      <w:r w:rsidRPr="00F35708">
        <w:rPr>
          <w:rFonts w:ascii="Times New Roman" w:hAnsi="Times New Roman" w:cs="Times New Roman"/>
        </w:rPr>
        <w:tab/>
        <w:t>……….</w:t>
      </w:r>
    </w:p>
    <w:p w14:paraId="1A05934B"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62F062F6" w14:textId="77777777"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společnost zapsaná v obcho</w:t>
      </w:r>
      <w:r w:rsidR="00E542DB" w:rsidRPr="00F35708">
        <w:rPr>
          <w:rFonts w:ascii="Times New Roman" w:hAnsi="Times New Roman" w:cs="Times New Roman"/>
        </w:rPr>
        <w:t>dním rejstříku vedeným</w:t>
      </w:r>
      <w:r w:rsidR="00700ADF" w:rsidRPr="00F35708">
        <w:rPr>
          <w:rFonts w:ascii="Times New Roman" w:hAnsi="Times New Roman" w:cs="Times New Roman"/>
        </w:rPr>
        <w:t xml:space="preserve"> ……..</w:t>
      </w:r>
    </w:p>
    <w:p w14:paraId="3B11527B"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22960DBB" w14:textId="77777777"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 xml:space="preserve">na straně jedné jako </w:t>
      </w:r>
      <w:r w:rsidRPr="00F35708">
        <w:rPr>
          <w:rFonts w:ascii="Times New Roman" w:hAnsi="Times New Roman" w:cs="Times New Roman"/>
          <w:u w:val="single"/>
        </w:rPr>
        <w:t>Prodávající</w:t>
      </w:r>
      <w:r w:rsidRPr="00F35708">
        <w:rPr>
          <w:rFonts w:ascii="Times New Roman" w:hAnsi="Times New Roman" w:cs="Times New Roman"/>
        </w:rPr>
        <w:t xml:space="preserve"> </w:t>
      </w:r>
    </w:p>
    <w:p w14:paraId="719978A0"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27B58D16" w14:textId="77777777"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a</w:t>
      </w:r>
    </w:p>
    <w:p w14:paraId="7AF23B50" w14:textId="77777777" w:rsidR="003B079A" w:rsidRPr="00F35708" w:rsidRDefault="003B079A">
      <w:pPr>
        <w:widowControl w:val="0"/>
        <w:autoSpaceDE w:val="0"/>
        <w:autoSpaceDN w:val="0"/>
        <w:adjustRightInd w:val="0"/>
        <w:spacing w:after="0" w:line="240" w:lineRule="auto"/>
        <w:jc w:val="both"/>
        <w:rPr>
          <w:rFonts w:ascii="Times New Roman" w:hAnsi="Times New Roman" w:cs="Times New Roman"/>
        </w:rPr>
      </w:pPr>
    </w:p>
    <w:p w14:paraId="39DA605A" w14:textId="77777777"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 xml:space="preserve"> </w:t>
      </w:r>
    </w:p>
    <w:p w14:paraId="09AF32F1" w14:textId="77777777" w:rsidR="003B079A" w:rsidRPr="00F35708" w:rsidRDefault="00E542DB">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r>
      <w:r w:rsidR="00700ADF" w:rsidRPr="00F35708">
        <w:rPr>
          <w:rFonts w:ascii="Times New Roman" w:hAnsi="Times New Roman" w:cs="Times New Roman"/>
        </w:rPr>
        <w:t>Obchodní firma:</w:t>
      </w:r>
      <w:r w:rsidR="00700ADF" w:rsidRPr="00F35708">
        <w:rPr>
          <w:rFonts w:ascii="Times New Roman" w:hAnsi="Times New Roman" w:cs="Times New Roman"/>
        </w:rPr>
        <w:tab/>
      </w:r>
      <w:r w:rsidRPr="00F35708">
        <w:rPr>
          <w:rFonts w:ascii="Times New Roman" w:hAnsi="Times New Roman" w:cs="Times New Roman"/>
          <w:b/>
        </w:rPr>
        <w:t>BYTES Tábor s.r.o.</w:t>
      </w:r>
      <w:r w:rsidR="009A3B0E" w:rsidRPr="00F35708">
        <w:rPr>
          <w:rFonts w:ascii="Times New Roman" w:hAnsi="Times New Roman" w:cs="Times New Roman"/>
        </w:rPr>
        <w:t xml:space="preserve"> </w:t>
      </w:r>
    </w:p>
    <w:p w14:paraId="2141FDA7"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7BACA8AF" w14:textId="77777777" w:rsidR="003B079A" w:rsidRPr="00F35708" w:rsidRDefault="00E542DB">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 xml:space="preserve">IČ: </w:t>
      </w:r>
      <w:r w:rsidR="00700ADF" w:rsidRPr="00F35708">
        <w:rPr>
          <w:rFonts w:ascii="Times New Roman" w:hAnsi="Times New Roman" w:cs="Times New Roman"/>
        </w:rPr>
        <w:tab/>
      </w:r>
      <w:r w:rsidR="00700ADF" w:rsidRPr="00F35708">
        <w:rPr>
          <w:rFonts w:ascii="Times New Roman" w:hAnsi="Times New Roman" w:cs="Times New Roman"/>
        </w:rPr>
        <w:tab/>
      </w:r>
      <w:r w:rsidR="00F35708" w:rsidRPr="00F35708">
        <w:rPr>
          <w:rFonts w:ascii="Times New Roman" w:hAnsi="Times New Roman" w:cs="Times New Roman"/>
        </w:rPr>
        <w:tab/>
      </w:r>
      <w:r w:rsidRPr="00F35708">
        <w:rPr>
          <w:rFonts w:ascii="Times New Roman" w:hAnsi="Times New Roman" w:cs="Times New Roman"/>
        </w:rPr>
        <w:t>62502573</w:t>
      </w:r>
      <w:r w:rsidR="009A3B0E" w:rsidRPr="00F35708">
        <w:rPr>
          <w:rFonts w:ascii="Times New Roman" w:hAnsi="Times New Roman" w:cs="Times New Roman"/>
        </w:rPr>
        <w:t xml:space="preserve"> </w:t>
      </w:r>
    </w:p>
    <w:p w14:paraId="29D04A8B"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36C891D6" w14:textId="77777777" w:rsidR="003B079A" w:rsidRPr="00F35708" w:rsidRDefault="00E542DB">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r>
      <w:r w:rsidR="00700ADF" w:rsidRPr="00F35708">
        <w:rPr>
          <w:rFonts w:ascii="Times New Roman" w:hAnsi="Times New Roman" w:cs="Times New Roman"/>
        </w:rPr>
        <w:t xml:space="preserve">Se </w:t>
      </w:r>
      <w:r w:rsidRPr="00F35708">
        <w:rPr>
          <w:rFonts w:ascii="Times New Roman" w:hAnsi="Times New Roman" w:cs="Times New Roman"/>
        </w:rPr>
        <w:t>sídlem</w:t>
      </w:r>
      <w:r w:rsidR="00700ADF" w:rsidRPr="00F35708">
        <w:rPr>
          <w:rFonts w:ascii="Times New Roman" w:hAnsi="Times New Roman" w:cs="Times New Roman"/>
        </w:rPr>
        <w:t>.</w:t>
      </w:r>
      <w:r w:rsidR="00700ADF" w:rsidRPr="00F35708">
        <w:rPr>
          <w:rFonts w:ascii="Times New Roman" w:hAnsi="Times New Roman" w:cs="Times New Roman"/>
        </w:rPr>
        <w:tab/>
      </w:r>
      <w:r w:rsidR="00F35708" w:rsidRPr="00F35708">
        <w:rPr>
          <w:rFonts w:ascii="Times New Roman" w:hAnsi="Times New Roman" w:cs="Times New Roman"/>
        </w:rPr>
        <w:tab/>
      </w:r>
      <w:r w:rsidR="00236402">
        <w:rPr>
          <w:rFonts w:ascii="Times New Roman" w:hAnsi="Times New Roman" w:cs="Times New Roman"/>
        </w:rPr>
        <w:t>K</w:t>
      </w:r>
      <w:r w:rsidRPr="00F35708">
        <w:rPr>
          <w:rFonts w:ascii="Times New Roman" w:hAnsi="Times New Roman" w:cs="Times New Roman"/>
        </w:rPr>
        <w:t xml:space="preserve">pt. Jaroše 2418, </w:t>
      </w:r>
      <w:r w:rsidR="00236402">
        <w:rPr>
          <w:rFonts w:ascii="Times New Roman" w:hAnsi="Times New Roman" w:cs="Times New Roman"/>
        </w:rPr>
        <w:t xml:space="preserve">Klokoty, </w:t>
      </w:r>
      <w:r w:rsidRPr="00F35708">
        <w:rPr>
          <w:rFonts w:ascii="Times New Roman" w:hAnsi="Times New Roman" w:cs="Times New Roman"/>
        </w:rPr>
        <w:t>390</w:t>
      </w:r>
      <w:r w:rsidR="00236402">
        <w:rPr>
          <w:rFonts w:ascii="Times New Roman" w:hAnsi="Times New Roman" w:cs="Times New Roman"/>
        </w:rPr>
        <w:t xml:space="preserve"> </w:t>
      </w:r>
      <w:r w:rsidRPr="00F35708">
        <w:rPr>
          <w:rFonts w:ascii="Times New Roman" w:hAnsi="Times New Roman" w:cs="Times New Roman"/>
        </w:rPr>
        <w:t>03</w:t>
      </w:r>
      <w:r w:rsidR="00236402">
        <w:rPr>
          <w:rFonts w:ascii="Times New Roman" w:hAnsi="Times New Roman" w:cs="Times New Roman"/>
        </w:rPr>
        <w:t xml:space="preserve"> Tábor</w:t>
      </w:r>
    </w:p>
    <w:p w14:paraId="478F8254" w14:textId="77777777" w:rsidR="00E542DB" w:rsidRPr="00F35708" w:rsidRDefault="00E542DB">
      <w:pPr>
        <w:widowControl w:val="0"/>
        <w:autoSpaceDE w:val="0"/>
        <w:autoSpaceDN w:val="0"/>
        <w:adjustRightInd w:val="0"/>
        <w:spacing w:after="0" w:line="240" w:lineRule="auto"/>
        <w:jc w:val="both"/>
        <w:rPr>
          <w:rFonts w:ascii="Times New Roman" w:hAnsi="Times New Roman" w:cs="Times New Roman"/>
        </w:rPr>
      </w:pPr>
    </w:p>
    <w:p w14:paraId="6787A435" w14:textId="77777777" w:rsidR="00E542DB" w:rsidRPr="00F35708" w:rsidRDefault="00700ADF">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Zastoupená:</w:t>
      </w:r>
      <w:r w:rsidRPr="00F35708">
        <w:rPr>
          <w:rFonts w:ascii="Times New Roman" w:hAnsi="Times New Roman" w:cs="Times New Roman"/>
        </w:rPr>
        <w:tab/>
      </w:r>
      <w:r w:rsidR="00F35708" w:rsidRPr="00F35708">
        <w:rPr>
          <w:rFonts w:ascii="Times New Roman" w:hAnsi="Times New Roman" w:cs="Times New Roman"/>
        </w:rPr>
        <w:tab/>
      </w:r>
      <w:r w:rsidR="00E542DB" w:rsidRPr="00F35708">
        <w:rPr>
          <w:rFonts w:ascii="Times New Roman" w:hAnsi="Times New Roman" w:cs="Times New Roman"/>
        </w:rPr>
        <w:t>jednatelem Ing. Ondřejem Semerákem</w:t>
      </w:r>
    </w:p>
    <w:p w14:paraId="59B38155"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5675924A" w14:textId="77777777"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 xml:space="preserve">na straně druhé jako </w:t>
      </w:r>
      <w:r w:rsidRPr="00F35708">
        <w:rPr>
          <w:rFonts w:ascii="Times New Roman" w:hAnsi="Times New Roman" w:cs="Times New Roman"/>
          <w:u w:val="single"/>
        </w:rPr>
        <w:t>Kupující</w:t>
      </w:r>
      <w:r w:rsidRPr="00F35708">
        <w:rPr>
          <w:rFonts w:ascii="Times New Roman" w:hAnsi="Times New Roman" w:cs="Times New Roman"/>
        </w:rPr>
        <w:t xml:space="preserve"> </w:t>
      </w:r>
    </w:p>
    <w:p w14:paraId="7779F6BF"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1CFC03BC" w14:textId="77777777"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uzavřeli níže psaného dne, měsíce a roku ve smyslu ust. § 2079 a násl. zák. č. 89/2012 Sb., občanského zákoníku, ve znění pozdějších právních předpisů, tuto</w:t>
      </w:r>
      <w:r w:rsidR="004A4375">
        <w:rPr>
          <w:rFonts w:ascii="Times New Roman" w:hAnsi="Times New Roman" w:cs="Times New Roman"/>
        </w:rPr>
        <w:t xml:space="preserve"> rámcovou kupní smlouvu o dodání zboží (dále také jen „Smlouva“):</w:t>
      </w:r>
      <w:r w:rsidRPr="00F35708">
        <w:rPr>
          <w:rFonts w:ascii="Times New Roman" w:hAnsi="Times New Roman" w:cs="Times New Roman"/>
        </w:rPr>
        <w:t xml:space="preserve"> </w:t>
      </w:r>
    </w:p>
    <w:p w14:paraId="0B281100"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1B20EE57" w14:textId="77777777" w:rsidR="00F35708" w:rsidRPr="00F35708" w:rsidRDefault="00F35708">
      <w:pPr>
        <w:widowControl w:val="0"/>
        <w:autoSpaceDE w:val="0"/>
        <w:autoSpaceDN w:val="0"/>
        <w:adjustRightInd w:val="0"/>
        <w:spacing w:after="0" w:line="240" w:lineRule="auto"/>
        <w:jc w:val="center"/>
        <w:rPr>
          <w:rFonts w:ascii="Times New Roman" w:hAnsi="Times New Roman" w:cs="Times New Roman"/>
          <w:b/>
          <w:bCs/>
        </w:rPr>
      </w:pPr>
    </w:p>
    <w:p w14:paraId="59644211"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Úvodní ustanovení </w:t>
      </w:r>
    </w:p>
    <w:p w14:paraId="7647646F"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2BE4E37F" w14:textId="3542BFCA"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 xml:space="preserve">Obě smluvní strany se dohodly na uzavření této Smlouvy, a to s cílem vymezit základní a obecné podmínky jejich obchodního styku, včetně vymezení jejich základních práv a povinností vyplývajících z tohoto závazkového vztahu. </w:t>
      </w:r>
    </w:p>
    <w:p w14:paraId="06F84BA4"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7E7A9782" w14:textId="2378676E" w:rsidR="003B079A"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Smlouva je uzav</w:t>
      </w:r>
      <w:r w:rsidR="004516AB" w:rsidRPr="00F35708">
        <w:rPr>
          <w:rFonts w:ascii="Times New Roman" w:hAnsi="Times New Roman" w:cs="Times New Roman"/>
        </w:rPr>
        <w:t>írána s ohledem na záměr P</w:t>
      </w:r>
      <w:r w:rsidRPr="00F35708">
        <w:rPr>
          <w:rFonts w:ascii="Times New Roman" w:hAnsi="Times New Roman" w:cs="Times New Roman"/>
        </w:rPr>
        <w:t>rodávajícího sm</w:t>
      </w:r>
      <w:r w:rsidR="00451004" w:rsidRPr="00F35708">
        <w:rPr>
          <w:rFonts w:ascii="Times New Roman" w:hAnsi="Times New Roman" w:cs="Times New Roman"/>
        </w:rPr>
        <w:t>ěřující k prodeji zboží a vůli K</w:t>
      </w:r>
      <w:r w:rsidRPr="00F35708">
        <w:rPr>
          <w:rFonts w:ascii="Times New Roman" w:hAnsi="Times New Roman" w:cs="Times New Roman"/>
        </w:rPr>
        <w:t xml:space="preserve">upujícího nakupovat předmětné zboží, přičemž realizace dílčích plnění podle této </w:t>
      </w:r>
      <w:r w:rsidR="004A4375">
        <w:rPr>
          <w:rFonts w:ascii="Times New Roman" w:hAnsi="Times New Roman" w:cs="Times New Roman"/>
        </w:rPr>
        <w:t>S</w:t>
      </w:r>
      <w:r w:rsidRPr="00F35708">
        <w:rPr>
          <w:rFonts w:ascii="Times New Roman" w:hAnsi="Times New Roman" w:cs="Times New Roman"/>
        </w:rPr>
        <w:t>mlouvy bude realizována prostředn</w:t>
      </w:r>
      <w:r w:rsidR="00451004" w:rsidRPr="00F35708">
        <w:rPr>
          <w:rFonts w:ascii="Times New Roman" w:hAnsi="Times New Roman" w:cs="Times New Roman"/>
        </w:rPr>
        <w:t xml:space="preserve">ictvím </w:t>
      </w:r>
      <w:r w:rsidR="004A4375">
        <w:rPr>
          <w:rFonts w:ascii="Times New Roman" w:hAnsi="Times New Roman" w:cs="Times New Roman"/>
        </w:rPr>
        <w:t xml:space="preserve">dílčích kupních smluv, které budou uzavírány na základě </w:t>
      </w:r>
      <w:r w:rsidR="00451004" w:rsidRPr="00F35708">
        <w:rPr>
          <w:rFonts w:ascii="Times New Roman" w:hAnsi="Times New Roman" w:cs="Times New Roman"/>
        </w:rPr>
        <w:t>jednotlivých objednávek K</w:t>
      </w:r>
      <w:r w:rsidRPr="00F35708">
        <w:rPr>
          <w:rFonts w:ascii="Times New Roman" w:hAnsi="Times New Roman" w:cs="Times New Roman"/>
        </w:rPr>
        <w:t>upujícího a</w:t>
      </w:r>
      <w:r w:rsidR="004516AB" w:rsidRPr="00F35708">
        <w:rPr>
          <w:rFonts w:ascii="Times New Roman" w:hAnsi="Times New Roman" w:cs="Times New Roman"/>
        </w:rPr>
        <w:t xml:space="preserve"> jejich potvrzením P</w:t>
      </w:r>
      <w:r w:rsidR="00E542DB" w:rsidRPr="00F35708">
        <w:rPr>
          <w:rFonts w:ascii="Times New Roman" w:hAnsi="Times New Roman" w:cs="Times New Roman"/>
        </w:rPr>
        <w:t>rodávajícím</w:t>
      </w:r>
      <w:r w:rsidRPr="00F35708">
        <w:rPr>
          <w:rFonts w:ascii="Times New Roman" w:hAnsi="Times New Roman" w:cs="Times New Roman"/>
        </w:rPr>
        <w:t xml:space="preserve">. </w:t>
      </w:r>
    </w:p>
    <w:p w14:paraId="40135AA0" w14:textId="77777777" w:rsidR="004A4375" w:rsidRDefault="004A4375">
      <w:pPr>
        <w:widowControl w:val="0"/>
        <w:autoSpaceDE w:val="0"/>
        <w:autoSpaceDN w:val="0"/>
        <w:adjustRightInd w:val="0"/>
        <w:spacing w:after="0" w:line="240" w:lineRule="auto"/>
        <w:jc w:val="both"/>
        <w:rPr>
          <w:rFonts w:ascii="Times New Roman" w:hAnsi="Times New Roman" w:cs="Times New Roman"/>
        </w:rPr>
      </w:pPr>
    </w:p>
    <w:p w14:paraId="41888477" w14:textId="3CF84506" w:rsidR="004A4375" w:rsidRPr="00F35708" w:rsidRDefault="004A4375">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 xml:space="preserve">Předmětem této Smlouvy je tak stanovení práv a povinností a úprava podmínek, za kterých mezi Prodávajícím a Kupujícím budou po uzavření této Smlouvy uzavírány dílčí kupní smlouvy, jimiž se Prodávající zavazuje, že Kupujícímu odevzdá konkrétní věci – zboží, které bude předmětem koupě (dále </w:t>
      </w:r>
      <w:r w:rsidR="006A56BE">
        <w:rPr>
          <w:rFonts w:ascii="Times New Roman" w:hAnsi="Times New Roman" w:cs="Times New Roman"/>
        </w:rPr>
        <w:t xml:space="preserve">také </w:t>
      </w:r>
      <w:r>
        <w:rPr>
          <w:rFonts w:ascii="Times New Roman" w:hAnsi="Times New Roman" w:cs="Times New Roman"/>
        </w:rPr>
        <w:t xml:space="preserve">jen „předmět koupě“) a umožní Kupujícímu nabýt vlastnické právo k předmětu koupě, a Kupující se zavazuje, že předmět koupě převezme a zaplatí Prodávajícímu kupní cenu (dále také jen „Dílčí KS“), a to mimo jiné za podmínek stanovených v této Smlouvě nebo v Dílčí KS. Smluvní strany výslovně </w:t>
      </w:r>
      <w:r>
        <w:rPr>
          <w:rFonts w:ascii="Times New Roman" w:hAnsi="Times New Roman" w:cs="Times New Roman"/>
        </w:rPr>
        <w:lastRenderedPageBreak/>
        <w:t>sjednávají, že ujednání této Smlouvy o dílčích právech, povinnostech a závazcích smluvních stran, která nebudou v rozporu s ujednáními Dílčích KS, resp. nebudou v Dílčích KS výslovně upravena, se stávají součástí Dílčí KS.</w:t>
      </w:r>
    </w:p>
    <w:p w14:paraId="2D4EA8FE" w14:textId="77777777" w:rsidR="003B079A" w:rsidRDefault="003B079A">
      <w:pPr>
        <w:widowControl w:val="0"/>
        <w:autoSpaceDE w:val="0"/>
        <w:autoSpaceDN w:val="0"/>
        <w:adjustRightInd w:val="0"/>
        <w:spacing w:after="0" w:line="240" w:lineRule="auto"/>
        <w:rPr>
          <w:rFonts w:ascii="Times New Roman" w:hAnsi="Times New Roman" w:cs="Times New Roman"/>
        </w:rPr>
      </w:pPr>
    </w:p>
    <w:p w14:paraId="3DB5D0FF" w14:textId="77777777" w:rsidR="00341829" w:rsidRPr="00F35708" w:rsidRDefault="00341829">
      <w:pPr>
        <w:widowControl w:val="0"/>
        <w:autoSpaceDE w:val="0"/>
        <w:autoSpaceDN w:val="0"/>
        <w:adjustRightInd w:val="0"/>
        <w:spacing w:after="0" w:line="240" w:lineRule="auto"/>
        <w:rPr>
          <w:rFonts w:ascii="Times New Roman" w:hAnsi="Times New Roman" w:cs="Times New Roman"/>
        </w:rPr>
      </w:pPr>
    </w:p>
    <w:p w14:paraId="031F8D60"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I.</w:t>
      </w:r>
    </w:p>
    <w:p w14:paraId="6C7F3AF8"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Předmět smlouvy </w:t>
      </w:r>
    </w:p>
    <w:p w14:paraId="6806248B"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59F3DBAC" w14:textId="38EA9CFC"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w:t>
      </w:r>
      <w:r w:rsidR="009A3B0E" w:rsidRPr="00F35708">
        <w:rPr>
          <w:rFonts w:ascii="Times New Roman" w:hAnsi="Times New Roman" w:cs="Times New Roman"/>
        </w:rPr>
        <w:t xml:space="preserve">.1. Prodávající se zavazuje po dobu platnosti této Smlouvy </w:t>
      </w:r>
      <w:r w:rsidR="00DE3344">
        <w:rPr>
          <w:rFonts w:ascii="Times New Roman" w:hAnsi="Times New Roman" w:cs="Times New Roman"/>
        </w:rPr>
        <w:t xml:space="preserve">na základě Dílčích KS </w:t>
      </w:r>
      <w:r w:rsidR="00451004" w:rsidRPr="00F35708">
        <w:rPr>
          <w:rFonts w:ascii="Times New Roman" w:hAnsi="Times New Roman" w:cs="Times New Roman"/>
        </w:rPr>
        <w:t>dodávat K</w:t>
      </w:r>
      <w:r w:rsidR="009A3B0E" w:rsidRPr="00F35708">
        <w:rPr>
          <w:rFonts w:ascii="Times New Roman" w:hAnsi="Times New Roman" w:cs="Times New Roman"/>
        </w:rPr>
        <w:t xml:space="preserve">upujícímu </w:t>
      </w:r>
      <w:r w:rsidR="00DE3344">
        <w:rPr>
          <w:rFonts w:ascii="Times New Roman" w:hAnsi="Times New Roman" w:cs="Times New Roman"/>
        </w:rPr>
        <w:t xml:space="preserve">dle jeho potřeb </w:t>
      </w:r>
      <w:r w:rsidR="009A3B0E" w:rsidRPr="00F35708">
        <w:rPr>
          <w:rFonts w:ascii="Times New Roman" w:hAnsi="Times New Roman" w:cs="Times New Roman"/>
        </w:rPr>
        <w:t xml:space="preserve">zboží, které je </w:t>
      </w:r>
      <w:r w:rsidR="00DE3344">
        <w:rPr>
          <w:rFonts w:ascii="Times New Roman" w:hAnsi="Times New Roman" w:cs="Times New Roman"/>
        </w:rPr>
        <w:t xml:space="preserve">specifikováno a </w:t>
      </w:r>
      <w:r w:rsidR="009A3B0E" w:rsidRPr="00F35708">
        <w:rPr>
          <w:rFonts w:ascii="Times New Roman" w:hAnsi="Times New Roman" w:cs="Times New Roman"/>
        </w:rPr>
        <w:t xml:space="preserve">označeno </w:t>
      </w:r>
      <w:r w:rsidR="00DE3344">
        <w:rPr>
          <w:rFonts w:ascii="Times New Roman" w:hAnsi="Times New Roman" w:cs="Times New Roman"/>
        </w:rPr>
        <w:t xml:space="preserve">(včetně jednotkových kupních cen) </w:t>
      </w:r>
      <w:r w:rsidR="009A3B0E" w:rsidRPr="00F35708">
        <w:rPr>
          <w:rFonts w:ascii="Times New Roman" w:hAnsi="Times New Roman" w:cs="Times New Roman"/>
        </w:rPr>
        <w:t xml:space="preserve">v </w:t>
      </w:r>
      <w:r w:rsidR="00350BF8">
        <w:rPr>
          <w:rFonts w:ascii="Times New Roman" w:hAnsi="Times New Roman" w:cs="Times New Roman"/>
        </w:rPr>
        <w:t>přílo</w:t>
      </w:r>
      <w:r w:rsidR="00DE3344">
        <w:rPr>
          <w:rFonts w:ascii="Times New Roman" w:hAnsi="Times New Roman" w:cs="Times New Roman"/>
        </w:rPr>
        <w:t>ze</w:t>
      </w:r>
      <w:r w:rsidR="00BA252B" w:rsidRPr="00F35708">
        <w:rPr>
          <w:rFonts w:ascii="Times New Roman" w:hAnsi="Times New Roman" w:cs="Times New Roman"/>
        </w:rPr>
        <w:t xml:space="preserve"> </w:t>
      </w:r>
      <w:r w:rsidR="002F5620" w:rsidRPr="00F35708">
        <w:rPr>
          <w:rFonts w:ascii="Times New Roman" w:hAnsi="Times New Roman" w:cs="Times New Roman"/>
        </w:rPr>
        <w:t>č. 1</w:t>
      </w:r>
      <w:r w:rsidR="00BA252B" w:rsidRPr="00F35708">
        <w:rPr>
          <w:rFonts w:ascii="Times New Roman" w:hAnsi="Times New Roman" w:cs="Times New Roman"/>
        </w:rPr>
        <w:t xml:space="preserve"> </w:t>
      </w:r>
      <w:r w:rsidR="00F35708" w:rsidRPr="00F35708">
        <w:rPr>
          <w:rFonts w:ascii="Times New Roman" w:hAnsi="Times New Roman" w:cs="Times New Roman"/>
        </w:rPr>
        <w:t xml:space="preserve">této </w:t>
      </w:r>
      <w:r w:rsidR="00DE3344">
        <w:rPr>
          <w:rFonts w:ascii="Times New Roman" w:hAnsi="Times New Roman" w:cs="Times New Roman"/>
        </w:rPr>
        <w:t>S</w:t>
      </w:r>
      <w:r w:rsidR="00F35708" w:rsidRPr="00F35708">
        <w:rPr>
          <w:rFonts w:ascii="Times New Roman" w:hAnsi="Times New Roman" w:cs="Times New Roman"/>
        </w:rPr>
        <w:t>mlouvy</w:t>
      </w:r>
      <w:r w:rsidR="00DE3344">
        <w:rPr>
          <w:rFonts w:ascii="Times New Roman" w:hAnsi="Times New Roman" w:cs="Times New Roman"/>
        </w:rPr>
        <w:t>, která je její nedílnou součástí,</w:t>
      </w:r>
      <w:r w:rsidR="00F35708" w:rsidRPr="00F35708">
        <w:rPr>
          <w:rFonts w:ascii="Times New Roman" w:hAnsi="Times New Roman" w:cs="Times New Roman"/>
        </w:rPr>
        <w:t xml:space="preserve"> a </w:t>
      </w:r>
      <w:r w:rsidR="00DE3344">
        <w:rPr>
          <w:rFonts w:ascii="Times New Roman" w:hAnsi="Times New Roman" w:cs="Times New Roman"/>
        </w:rPr>
        <w:t xml:space="preserve">to v souladu s výzvou a zadávací dokumentací veřejné zakázky s názvem: </w:t>
      </w:r>
      <w:r w:rsidR="00DE3344" w:rsidRPr="00B2275F">
        <w:rPr>
          <w:rFonts w:ascii="Times New Roman" w:hAnsi="Times New Roman" w:cs="Times New Roman"/>
          <w:b/>
        </w:rPr>
        <w:t>„</w:t>
      </w:r>
      <w:r w:rsidR="00B2275F" w:rsidRPr="00B2275F">
        <w:rPr>
          <w:rFonts w:ascii="Times New Roman" w:hAnsi="Times New Roman" w:cs="Times New Roman"/>
          <w:b/>
        </w:rPr>
        <w:t>Nákup s</w:t>
      </w:r>
      <w:r w:rsidR="00B367DB">
        <w:rPr>
          <w:rFonts w:ascii="Times New Roman" w:hAnsi="Times New Roman" w:cs="Times New Roman"/>
          <w:b/>
        </w:rPr>
        <w:t>poráků</w:t>
      </w:r>
      <w:r w:rsidR="00B2275F" w:rsidRPr="00B2275F">
        <w:rPr>
          <w:rFonts w:ascii="Times New Roman" w:hAnsi="Times New Roman" w:cs="Times New Roman"/>
          <w:b/>
        </w:rPr>
        <w:t xml:space="preserve"> společností BYTES Tábor s.r.o.“</w:t>
      </w:r>
      <w:r w:rsidR="00DE3344">
        <w:rPr>
          <w:rFonts w:ascii="Times New Roman" w:hAnsi="Times New Roman" w:cs="Times New Roman"/>
        </w:rPr>
        <w:t xml:space="preserve"> </w:t>
      </w:r>
      <w:r w:rsidR="009A3B0E" w:rsidRPr="00F35708">
        <w:rPr>
          <w:rFonts w:ascii="Times New Roman" w:hAnsi="Times New Roman" w:cs="Times New Roman"/>
        </w:rPr>
        <w:t xml:space="preserve">(dále jen „zboží“). </w:t>
      </w:r>
    </w:p>
    <w:p w14:paraId="7B3F39E3"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439CA297" w14:textId="743D3D08" w:rsidR="003B079A"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w:t>
      </w:r>
      <w:r w:rsidR="009A3B0E" w:rsidRPr="00F35708">
        <w:rPr>
          <w:rFonts w:ascii="Times New Roman" w:hAnsi="Times New Roman" w:cs="Times New Roman"/>
        </w:rPr>
        <w:t>.2. Kupující se zavazuje po dobu plat</w:t>
      </w:r>
      <w:r w:rsidR="004516AB" w:rsidRPr="00F35708">
        <w:rPr>
          <w:rFonts w:ascii="Times New Roman" w:hAnsi="Times New Roman" w:cs="Times New Roman"/>
        </w:rPr>
        <w:t>nosti této Smlouvy odebírat od P</w:t>
      </w:r>
      <w:r w:rsidR="009A3B0E" w:rsidRPr="00F35708">
        <w:rPr>
          <w:rFonts w:ascii="Times New Roman" w:hAnsi="Times New Roman" w:cs="Times New Roman"/>
        </w:rPr>
        <w:t xml:space="preserve">rodávajícího </w:t>
      </w:r>
      <w:r w:rsidR="00DE3344">
        <w:rPr>
          <w:rFonts w:ascii="Times New Roman" w:hAnsi="Times New Roman" w:cs="Times New Roman"/>
        </w:rPr>
        <w:t xml:space="preserve">na základě a </w:t>
      </w:r>
      <w:r w:rsidR="009A3B0E" w:rsidRPr="00F35708">
        <w:rPr>
          <w:rFonts w:ascii="Times New Roman" w:hAnsi="Times New Roman" w:cs="Times New Roman"/>
        </w:rPr>
        <w:t xml:space="preserve">v rozsahu </w:t>
      </w:r>
      <w:r w:rsidR="00DE3344">
        <w:rPr>
          <w:rFonts w:ascii="Times New Roman" w:hAnsi="Times New Roman" w:cs="Times New Roman"/>
        </w:rPr>
        <w:t>D</w:t>
      </w:r>
      <w:r w:rsidR="009A3B0E" w:rsidRPr="00F35708">
        <w:rPr>
          <w:rFonts w:ascii="Times New Roman" w:hAnsi="Times New Roman" w:cs="Times New Roman"/>
        </w:rPr>
        <w:t xml:space="preserve">ílčích </w:t>
      </w:r>
      <w:r w:rsidR="00DE3344">
        <w:rPr>
          <w:rFonts w:ascii="Times New Roman" w:hAnsi="Times New Roman" w:cs="Times New Roman"/>
        </w:rPr>
        <w:t xml:space="preserve">KS </w:t>
      </w:r>
      <w:r w:rsidR="004516AB" w:rsidRPr="00F35708">
        <w:rPr>
          <w:rFonts w:ascii="Times New Roman" w:hAnsi="Times New Roman" w:cs="Times New Roman"/>
        </w:rPr>
        <w:t>zboží a zaplatit P</w:t>
      </w:r>
      <w:r w:rsidR="009A3B0E" w:rsidRPr="00F35708">
        <w:rPr>
          <w:rFonts w:ascii="Times New Roman" w:hAnsi="Times New Roman" w:cs="Times New Roman"/>
        </w:rPr>
        <w:t>rodávajícímu kupní cenu zboží.</w:t>
      </w:r>
    </w:p>
    <w:p w14:paraId="6B164EB3" w14:textId="77777777" w:rsidR="005E5450" w:rsidRDefault="005E5450">
      <w:pPr>
        <w:widowControl w:val="0"/>
        <w:autoSpaceDE w:val="0"/>
        <w:autoSpaceDN w:val="0"/>
        <w:adjustRightInd w:val="0"/>
        <w:spacing w:after="0" w:line="240" w:lineRule="auto"/>
        <w:jc w:val="both"/>
        <w:rPr>
          <w:rFonts w:ascii="Times New Roman" w:hAnsi="Times New Roman" w:cs="Times New Roman"/>
        </w:rPr>
      </w:pPr>
    </w:p>
    <w:p w14:paraId="51D60CAE" w14:textId="4A35A0BD" w:rsidR="005E5450" w:rsidRPr="00F35708" w:rsidRDefault="005E5450" w:rsidP="005E5450">
      <w:pPr>
        <w:widowControl w:val="0"/>
        <w:autoSpaceDE w:val="0"/>
        <w:autoSpaceDN w:val="0"/>
        <w:adjustRightInd w:val="0"/>
        <w:spacing w:after="0" w:line="240" w:lineRule="auto"/>
        <w:ind w:firstLine="720"/>
        <w:jc w:val="both"/>
        <w:rPr>
          <w:rFonts w:ascii="Times New Roman" w:hAnsi="Times New Roman" w:cs="Times New Roman"/>
        </w:rPr>
      </w:pPr>
      <w:r>
        <w:rPr>
          <w:rFonts w:ascii="Times New Roman" w:hAnsi="Times New Roman" w:cs="Times New Roman"/>
        </w:rPr>
        <w:t xml:space="preserve">I.3. </w:t>
      </w:r>
      <w:r w:rsidRPr="00267AE1">
        <w:rPr>
          <w:rFonts w:ascii="Times New Roman" w:hAnsi="Times New Roman" w:cs="Times New Roman"/>
          <w:b/>
        </w:rPr>
        <w:t xml:space="preserve">Dodání zboží bude </w:t>
      </w:r>
      <w:r w:rsidR="00504985">
        <w:rPr>
          <w:rFonts w:ascii="Times New Roman" w:hAnsi="Times New Roman" w:cs="Times New Roman"/>
          <w:b/>
        </w:rPr>
        <w:t xml:space="preserve">Prodávajícím </w:t>
      </w:r>
      <w:r w:rsidRPr="00267AE1">
        <w:rPr>
          <w:rFonts w:ascii="Times New Roman" w:hAnsi="Times New Roman" w:cs="Times New Roman"/>
          <w:b/>
        </w:rPr>
        <w:t xml:space="preserve">provedeno </w:t>
      </w:r>
      <w:r w:rsidRPr="00826EB3">
        <w:rPr>
          <w:rFonts w:ascii="Times New Roman" w:hAnsi="Times New Roman" w:cs="Times New Roman"/>
          <w:b/>
        </w:rPr>
        <w:t xml:space="preserve">formou </w:t>
      </w:r>
      <w:r w:rsidR="00B367DB">
        <w:rPr>
          <w:rFonts w:ascii="Times New Roman" w:hAnsi="Times New Roman" w:cs="Times New Roman"/>
          <w:b/>
        </w:rPr>
        <w:t xml:space="preserve">4 </w:t>
      </w:r>
      <w:r w:rsidRPr="00267AE1">
        <w:rPr>
          <w:rFonts w:ascii="Times New Roman" w:hAnsi="Times New Roman" w:cs="Times New Roman"/>
          <w:b/>
        </w:rPr>
        <w:t>zá</w:t>
      </w:r>
      <w:r>
        <w:rPr>
          <w:rFonts w:ascii="Times New Roman" w:hAnsi="Times New Roman" w:cs="Times New Roman"/>
          <w:b/>
        </w:rPr>
        <w:t>vozů</w:t>
      </w:r>
      <w:r>
        <w:rPr>
          <w:rFonts w:ascii="Times New Roman" w:hAnsi="Times New Roman" w:cs="Times New Roman"/>
        </w:rPr>
        <w:t xml:space="preserve"> v množství a specifikaci zboží dle </w:t>
      </w:r>
      <w:r w:rsidR="00504985">
        <w:rPr>
          <w:rFonts w:ascii="Times New Roman" w:hAnsi="Times New Roman" w:cs="Times New Roman"/>
        </w:rPr>
        <w:t xml:space="preserve">Dílčí KS a </w:t>
      </w:r>
      <w:r>
        <w:rPr>
          <w:rFonts w:ascii="Times New Roman" w:hAnsi="Times New Roman" w:cs="Times New Roman"/>
        </w:rPr>
        <w:t xml:space="preserve">v souladu s touto </w:t>
      </w:r>
      <w:r w:rsidR="00504985">
        <w:rPr>
          <w:rFonts w:ascii="Times New Roman" w:hAnsi="Times New Roman" w:cs="Times New Roman"/>
        </w:rPr>
        <w:t>S</w:t>
      </w:r>
      <w:r>
        <w:rPr>
          <w:rFonts w:ascii="Times New Roman" w:hAnsi="Times New Roman" w:cs="Times New Roman"/>
        </w:rPr>
        <w:t>mlouvou</w:t>
      </w:r>
      <w:r w:rsidR="00504985">
        <w:rPr>
          <w:rFonts w:ascii="Times New Roman" w:hAnsi="Times New Roman" w:cs="Times New Roman"/>
        </w:rPr>
        <w:t>, zejména s podmínkami sjednanými v čl. IV. této Smlouvy</w:t>
      </w:r>
      <w:r>
        <w:rPr>
          <w:rFonts w:ascii="Times New Roman" w:hAnsi="Times New Roman" w:cs="Times New Roman"/>
        </w:rPr>
        <w:t xml:space="preserve">. </w:t>
      </w:r>
    </w:p>
    <w:p w14:paraId="1BB15F88"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7EAAA298"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II.</w:t>
      </w:r>
    </w:p>
    <w:p w14:paraId="732C9847"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Dílčí kupní smlouvy </w:t>
      </w:r>
    </w:p>
    <w:p w14:paraId="10DACDC3"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35146FF5" w14:textId="0AF9E789" w:rsidR="003B079A" w:rsidRPr="00F35708" w:rsidRDefault="00662F3E">
      <w:pPr>
        <w:widowControl w:val="0"/>
        <w:autoSpaceDE w:val="0"/>
        <w:autoSpaceDN w:val="0"/>
        <w:adjustRightInd w:val="0"/>
        <w:spacing w:after="0" w:line="240" w:lineRule="auto"/>
        <w:jc w:val="both"/>
        <w:rPr>
          <w:rFonts w:ascii="Times New Roman" w:hAnsi="Times New Roman" w:cs="Times New Roman"/>
          <w:strike/>
        </w:rPr>
      </w:pPr>
      <w:r>
        <w:rPr>
          <w:rFonts w:ascii="Times New Roman" w:hAnsi="Times New Roman" w:cs="Times New Roman"/>
        </w:rPr>
        <w:tab/>
        <w:t>II</w:t>
      </w:r>
      <w:r w:rsidR="009A3B0E" w:rsidRPr="00F35708">
        <w:rPr>
          <w:rFonts w:ascii="Times New Roman" w:hAnsi="Times New Roman" w:cs="Times New Roman"/>
        </w:rPr>
        <w:t>.1. Plnění z této Smlouvy budou uskutečňo</w:t>
      </w:r>
      <w:r w:rsidR="00F35708" w:rsidRPr="00F35708">
        <w:rPr>
          <w:rFonts w:ascii="Times New Roman" w:hAnsi="Times New Roman" w:cs="Times New Roman"/>
        </w:rPr>
        <w:t xml:space="preserve">vána </w:t>
      </w:r>
      <w:r w:rsidR="00504985">
        <w:rPr>
          <w:rFonts w:ascii="Times New Roman" w:hAnsi="Times New Roman" w:cs="Times New Roman"/>
        </w:rPr>
        <w:t>na základě Dílčích KS uzavíraných dle podmínek této Smlouvy</w:t>
      </w:r>
      <w:r w:rsidR="00F35708" w:rsidRPr="00F35708">
        <w:rPr>
          <w:rFonts w:ascii="Times New Roman" w:hAnsi="Times New Roman" w:cs="Times New Roman"/>
        </w:rPr>
        <w:t xml:space="preserve">. </w:t>
      </w:r>
    </w:p>
    <w:p w14:paraId="6C17D3BB"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6922A2F2" w14:textId="07A4B3A0"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II</w:t>
      </w:r>
      <w:r w:rsidR="00E542DB" w:rsidRPr="00F35708">
        <w:rPr>
          <w:rFonts w:ascii="Times New Roman" w:hAnsi="Times New Roman" w:cs="Times New Roman"/>
        </w:rPr>
        <w:t xml:space="preserve">.2. </w:t>
      </w:r>
      <w:r w:rsidR="00AC7869" w:rsidRPr="00F35708">
        <w:rPr>
          <w:rFonts w:ascii="Times New Roman" w:hAnsi="Times New Roman" w:cs="Times New Roman"/>
        </w:rPr>
        <w:t xml:space="preserve">Smluvní strany se dohodly, že jednotlivé </w:t>
      </w:r>
      <w:r w:rsidR="00504985">
        <w:rPr>
          <w:rFonts w:ascii="Times New Roman" w:hAnsi="Times New Roman" w:cs="Times New Roman"/>
        </w:rPr>
        <w:t xml:space="preserve">Dílčí KS </w:t>
      </w:r>
      <w:r w:rsidR="00AC7869" w:rsidRPr="00F35708">
        <w:rPr>
          <w:rFonts w:ascii="Times New Roman" w:hAnsi="Times New Roman" w:cs="Times New Roman"/>
        </w:rPr>
        <w:t>budou uzavírány takto</w:t>
      </w:r>
      <w:r w:rsidR="00504985">
        <w:rPr>
          <w:rFonts w:ascii="Times New Roman" w:hAnsi="Times New Roman" w:cs="Times New Roman"/>
        </w:rPr>
        <w:t>:</w:t>
      </w:r>
      <w:r w:rsidR="009A3B0E" w:rsidRPr="00F35708">
        <w:rPr>
          <w:rFonts w:ascii="Times New Roman" w:hAnsi="Times New Roman" w:cs="Times New Roman"/>
        </w:rPr>
        <w:t xml:space="preserve"> </w:t>
      </w:r>
      <w:r w:rsidR="00AC7869" w:rsidRPr="00F35708">
        <w:rPr>
          <w:rFonts w:ascii="Times New Roman" w:hAnsi="Times New Roman" w:cs="Times New Roman"/>
        </w:rPr>
        <w:t xml:space="preserve">Kupující se zavazuje písemně </w:t>
      </w:r>
      <w:r w:rsidR="00504985">
        <w:rPr>
          <w:rFonts w:ascii="Times New Roman" w:hAnsi="Times New Roman" w:cs="Times New Roman"/>
        </w:rPr>
        <w:t xml:space="preserve">objednat u Prodávajícího </w:t>
      </w:r>
      <w:r w:rsidR="00AC7869" w:rsidRPr="00F35708">
        <w:rPr>
          <w:rFonts w:ascii="Times New Roman" w:hAnsi="Times New Roman" w:cs="Times New Roman"/>
        </w:rPr>
        <w:t xml:space="preserve">nejméně </w:t>
      </w:r>
      <w:r w:rsidR="002230B8">
        <w:rPr>
          <w:rFonts w:ascii="Times New Roman" w:hAnsi="Times New Roman" w:cs="Times New Roman"/>
          <w:b/>
        </w:rPr>
        <w:t>5</w:t>
      </w:r>
      <w:r w:rsidR="00AC7869" w:rsidRPr="00F35708">
        <w:rPr>
          <w:rFonts w:ascii="Times New Roman" w:hAnsi="Times New Roman" w:cs="Times New Roman"/>
          <w:b/>
        </w:rPr>
        <w:t xml:space="preserve"> </w:t>
      </w:r>
      <w:r w:rsidR="00A10B82">
        <w:rPr>
          <w:rFonts w:ascii="Times New Roman" w:hAnsi="Times New Roman" w:cs="Times New Roman"/>
          <w:b/>
        </w:rPr>
        <w:t>pracovních</w:t>
      </w:r>
      <w:r w:rsidR="00AC7869" w:rsidRPr="00F35708">
        <w:rPr>
          <w:rFonts w:ascii="Times New Roman" w:hAnsi="Times New Roman" w:cs="Times New Roman"/>
          <w:b/>
        </w:rPr>
        <w:t xml:space="preserve"> dnů před požadovaným dnem převzetí nebo dodání zboží</w:t>
      </w:r>
      <w:r w:rsidR="00AC7869" w:rsidRPr="00F35708">
        <w:rPr>
          <w:rFonts w:ascii="Times New Roman" w:hAnsi="Times New Roman" w:cs="Times New Roman"/>
        </w:rPr>
        <w:t>, jeho přesné množství a specifikaci</w:t>
      </w:r>
      <w:r w:rsidR="00504985">
        <w:rPr>
          <w:rFonts w:ascii="Times New Roman" w:hAnsi="Times New Roman" w:cs="Times New Roman"/>
        </w:rPr>
        <w:t xml:space="preserve"> s uvedením požadovaného dne převzetí nebo dodání takového zboží (dále také jen „objednávka“)</w:t>
      </w:r>
      <w:r w:rsidR="00AC7869" w:rsidRPr="00F35708">
        <w:rPr>
          <w:rFonts w:ascii="Times New Roman" w:hAnsi="Times New Roman" w:cs="Times New Roman"/>
        </w:rPr>
        <w:t xml:space="preserve">. Prodávající se zavazuje obdrženou objednávku a termín jejího plnění </w:t>
      </w:r>
      <w:r w:rsidR="00451004" w:rsidRPr="00F35708">
        <w:rPr>
          <w:rFonts w:ascii="Times New Roman" w:hAnsi="Times New Roman" w:cs="Times New Roman"/>
          <w:b/>
        </w:rPr>
        <w:t>potvrdit K</w:t>
      </w:r>
      <w:r w:rsidR="00AC7869" w:rsidRPr="00F35708">
        <w:rPr>
          <w:rFonts w:ascii="Times New Roman" w:hAnsi="Times New Roman" w:cs="Times New Roman"/>
          <w:b/>
        </w:rPr>
        <w:t>upují</w:t>
      </w:r>
      <w:r w:rsidR="0001762F" w:rsidRPr="00F35708">
        <w:rPr>
          <w:rFonts w:ascii="Times New Roman" w:hAnsi="Times New Roman" w:cs="Times New Roman"/>
          <w:b/>
        </w:rPr>
        <w:t>címu nejpozději třetí</w:t>
      </w:r>
      <w:r w:rsidR="00AC7869" w:rsidRPr="00F35708">
        <w:rPr>
          <w:rFonts w:ascii="Times New Roman" w:hAnsi="Times New Roman" w:cs="Times New Roman"/>
          <w:b/>
        </w:rPr>
        <w:t xml:space="preserve"> pracovní den po obdržení objednávky</w:t>
      </w:r>
      <w:r w:rsidR="00AC7869" w:rsidRPr="00F35708">
        <w:rPr>
          <w:rFonts w:ascii="Times New Roman" w:hAnsi="Times New Roman" w:cs="Times New Roman"/>
        </w:rPr>
        <w:t>. Kaž</w:t>
      </w:r>
      <w:r w:rsidR="00451004" w:rsidRPr="00F35708">
        <w:rPr>
          <w:rFonts w:ascii="Times New Roman" w:hAnsi="Times New Roman" w:cs="Times New Roman"/>
        </w:rPr>
        <w:t>dá změna objednávky musí být s K</w:t>
      </w:r>
      <w:r w:rsidR="00AC7869" w:rsidRPr="00F35708">
        <w:rPr>
          <w:rFonts w:ascii="Times New Roman" w:hAnsi="Times New Roman" w:cs="Times New Roman"/>
        </w:rPr>
        <w:t xml:space="preserve">upujícím předem </w:t>
      </w:r>
      <w:r w:rsidR="007C1EB0" w:rsidRPr="00F35708">
        <w:rPr>
          <w:rFonts w:ascii="Times New Roman" w:hAnsi="Times New Roman" w:cs="Times New Roman"/>
        </w:rPr>
        <w:t>projednána a písemně odsouhlasena.</w:t>
      </w:r>
    </w:p>
    <w:p w14:paraId="70D1FB0C"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4298F318" w14:textId="548BC875"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II</w:t>
      </w:r>
      <w:r w:rsidR="00E542DB" w:rsidRPr="00F35708">
        <w:rPr>
          <w:rFonts w:ascii="Times New Roman" w:hAnsi="Times New Roman" w:cs="Times New Roman"/>
        </w:rPr>
        <w:t xml:space="preserve">.3. </w:t>
      </w:r>
      <w:r w:rsidR="009A3B0E" w:rsidRPr="00F35708">
        <w:rPr>
          <w:rFonts w:ascii="Times New Roman" w:hAnsi="Times New Roman" w:cs="Times New Roman"/>
        </w:rPr>
        <w:t>Jestl</w:t>
      </w:r>
      <w:r w:rsidR="004516AB" w:rsidRPr="00F35708">
        <w:rPr>
          <w:rFonts w:ascii="Times New Roman" w:hAnsi="Times New Roman" w:cs="Times New Roman"/>
        </w:rPr>
        <w:t>iže přijetí objednávky učiněné P</w:t>
      </w:r>
      <w:r w:rsidR="009A3B0E" w:rsidRPr="00F35708">
        <w:rPr>
          <w:rFonts w:ascii="Times New Roman" w:hAnsi="Times New Roman" w:cs="Times New Roman"/>
        </w:rPr>
        <w:t xml:space="preserve">rodávajícím obsahuje dodatky, výhrady, omezení nebo jiné změny, je odmítnutím objednávky a považuje se za nový návrh </w:t>
      </w:r>
      <w:r w:rsidR="0057536B">
        <w:rPr>
          <w:rFonts w:ascii="Times New Roman" w:hAnsi="Times New Roman" w:cs="Times New Roman"/>
        </w:rPr>
        <w:t xml:space="preserve">Prodávajícího </w:t>
      </w:r>
      <w:r w:rsidR="009A3B0E" w:rsidRPr="00F35708">
        <w:rPr>
          <w:rFonts w:ascii="Times New Roman" w:hAnsi="Times New Roman" w:cs="Times New Roman"/>
        </w:rPr>
        <w:t xml:space="preserve">na uzavření </w:t>
      </w:r>
      <w:r w:rsidR="00504985">
        <w:rPr>
          <w:rFonts w:ascii="Times New Roman" w:hAnsi="Times New Roman" w:cs="Times New Roman"/>
        </w:rPr>
        <w:t>Dílčí KS</w:t>
      </w:r>
      <w:r w:rsidR="009A3B0E" w:rsidRPr="00F35708">
        <w:rPr>
          <w:rFonts w:ascii="Times New Roman" w:hAnsi="Times New Roman" w:cs="Times New Roman"/>
        </w:rPr>
        <w:t xml:space="preserve">. </w:t>
      </w:r>
    </w:p>
    <w:p w14:paraId="00B2C3C1"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650C6308" w14:textId="08359DDC"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II</w:t>
      </w:r>
      <w:r w:rsidR="009A3B0E" w:rsidRPr="00F35708">
        <w:rPr>
          <w:rFonts w:ascii="Times New Roman" w:hAnsi="Times New Roman" w:cs="Times New Roman"/>
        </w:rPr>
        <w:t xml:space="preserve">.4. Dílčí </w:t>
      </w:r>
      <w:r w:rsidR="00504985">
        <w:rPr>
          <w:rFonts w:ascii="Times New Roman" w:hAnsi="Times New Roman" w:cs="Times New Roman"/>
        </w:rPr>
        <w:t>KS</w:t>
      </w:r>
      <w:r w:rsidR="004516AB" w:rsidRPr="00F35708">
        <w:rPr>
          <w:rFonts w:ascii="Times New Roman" w:hAnsi="Times New Roman" w:cs="Times New Roman"/>
        </w:rPr>
        <w:t xml:space="preserve"> je uzavřena okamžikem, kdy je P</w:t>
      </w:r>
      <w:r w:rsidR="00451004" w:rsidRPr="00F35708">
        <w:rPr>
          <w:rFonts w:ascii="Times New Roman" w:hAnsi="Times New Roman" w:cs="Times New Roman"/>
        </w:rPr>
        <w:t>rodávajícím K</w:t>
      </w:r>
      <w:r w:rsidR="009A3B0E" w:rsidRPr="00F35708">
        <w:rPr>
          <w:rFonts w:ascii="Times New Roman" w:hAnsi="Times New Roman" w:cs="Times New Roman"/>
        </w:rPr>
        <w:t>upujícím</w:t>
      </w:r>
      <w:r w:rsidR="00451004" w:rsidRPr="00F35708">
        <w:rPr>
          <w:rFonts w:ascii="Times New Roman" w:hAnsi="Times New Roman" w:cs="Times New Roman"/>
        </w:rPr>
        <w:t>u potvrzena objednávka učiněná K</w:t>
      </w:r>
      <w:r w:rsidR="009A3B0E" w:rsidRPr="00F35708">
        <w:rPr>
          <w:rFonts w:ascii="Times New Roman" w:hAnsi="Times New Roman" w:cs="Times New Roman"/>
        </w:rPr>
        <w:t>upujícím za podmínek vyjádřen</w:t>
      </w:r>
      <w:r w:rsidR="00451004" w:rsidRPr="00F35708">
        <w:rPr>
          <w:rFonts w:ascii="Times New Roman" w:hAnsi="Times New Roman" w:cs="Times New Roman"/>
        </w:rPr>
        <w:t>ých v této Smlouvě nebo kdy je K</w:t>
      </w:r>
      <w:r w:rsidR="009A3B0E" w:rsidRPr="00F35708">
        <w:rPr>
          <w:rFonts w:ascii="Times New Roman" w:hAnsi="Times New Roman" w:cs="Times New Roman"/>
        </w:rPr>
        <w:t xml:space="preserve">upujícím přijat nový návrh </w:t>
      </w:r>
      <w:r w:rsidR="00504985">
        <w:rPr>
          <w:rFonts w:ascii="Times New Roman" w:hAnsi="Times New Roman" w:cs="Times New Roman"/>
        </w:rPr>
        <w:t>P</w:t>
      </w:r>
      <w:r w:rsidR="00504985" w:rsidRPr="00F35708">
        <w:rPr>
          <w:rFonts w:ascii="Times New Roman" w:hAnsi="Times New Roman" w:cs="Times New Roman"/>
        </w:rPr>
        <w:t xml:space="preserve">rodávajícího </w:t>
      </w:r>
      <w:r w:rsidR="009A3B0E" w:rsidRPr="00F35708">
        <w:rPr>
          <w:rFonts w:ascii="Times New Roman" w:hAnsi="Times New Roman" w:cs="Times New Roman"/>
        </w:rPr>
        <w:t xml:space="preserve">na uzavření </w:t>
      </w:r>
      <w:r w:rsidR="00504985">
        <w:rPr>
          <w:rFonts w:ascii="Times New Roman" w:hAnsi="Times New Roman" w:cs="Times New Roman"/>
        </w:rPr>
        <w:t>D</w:t>
      </w:r>
      <w:r w:rsidR="009A3B0E" w:rsidRPr="00F35708">
        <w:rPr>
          <w:rFonts w:ascii="Times New Roman" w:hAnsi="Times New Roman" w:cs="Times New Roman"/>
        </w:rPr>
        <w:t xml:space="preserve">ílčí </w:t>
      </w:r>
      <w:r w:rsidR="00504985">
        <w:rPr>
          <w:rFonts w:ascii="Times New Roman" w:hAnsi="Times New Roman" w:cs="Times New Roman"/>
        </w:rPr>
        <w:t xml:space="preserve">KS </w:t>
      </w:r>
      <w:r>
        <w:rPr>
          <w:rFonts w:ascii="Times New Roman" w:hAnsi="Times New Roman" w:cs="Times New Roman"/>
        </w:rPr>
        <w:t>učiněný podle čl. II</w:t>
      </w:r>
      <w:r w:rsidR="009A3B0E" w:rsidRPr="00F35708">
        <w:rPr>
          <w:rFonts w:ascii="Times New Roman" w:hAnsi="Times New Roman" w:cs="Times New Roman"/>
        </w:rPr>
        <w:t xml:space="preserve">.3. této Smlouvy. Návrh na uzavření </w:t>
      </w:r>
      <w:r w:rsidR="00504985">
        <w:rPr>
          <w:rFonts w:ascii="Times New Roman" w:hAnsi="Times New Roman" w:cs="Times New Roman"/>
        </w:rPr>
        <w:t>D</w:t>
      </w:r>
      <w:r w:rsidR="007C1EB0" w:rsidRPr="00F35708">
        <w:rPr>
          <w:rFonts w:ascii="Times New Roman" w:hAnsi="Times New Roman" w:cs="Times New Roman"/>
        </w:rPr>
        <w:t xml:space="preserve">ílčí </w:t>
      </w:r>
      <w:r w:rsidR="00504985">
        <w:rPr>
          <w:rFonts w:ascii="Times New Roman" w:hAnsi="Times New Roman" w:cs="Times New Roman"/>
        </w:rPr>
        <w:t xml:space="preserve">KS (objednávka či návrh dle čl. II.3. této Smlouvy) </w:t>
      </w:r>
      <w:r w:rsidR="007C1EB0" w:rsidRPr="00F35708">
        <w:rPr>
          <w:rFonts w:ascii="Times New Roman" w:hAnsi="Times New Roman" w:cs="Times New Roman"/>
        </w:rPr>
        <w:t xml:space="preserve">bude realizován písemně, čímž se pro potřeby této </w:t>
      </w:r>
      <w:r w:rsidR="00504985">
        <w:rPr>
          <w:rFonts w:ascii="Times New Roman" w:hAnsi="Times New Roman" w:cs="Times New Roman"/>
        </w:rPr>
        <w:t>S</w:t>
      </w:r>
      <w:r w:rsidR="007C1EB0" w:rsidRPr="00F35708">
        <w:rPr>
          <w:rFonts w:ascii="Times New Roman" w:hAnsi="Times New Roman" w:cs="Times New Roman"/>
        </w:rPr>
        <w:t>mlouvy rozumí i v elektronické podobě</w:t>
      </w:r>
      <w:r w:rsidR="009A3B0E" w:rsidRPr="00F35708">
        <w:rPr>
          <w:rFonts w:ascii="Times New Roman" w:hAnsi="Times New Roman" w:cs="Times New Roman"/>
        </w:rPr>
        <w:t xml:space="preserve">. Potvrzení objednávky </w:t>
      </w:r>
      <w:r w:rsidR="0057536B">
        <w:rPr>
          <w:rFonts w:ascii="Times New Roman" w:hAnsi="Times New Roman" w:cs="Times New Roman"/>
        </w:rPr>
        <w:t xml:space="preserve">Kupujícího </w:t>
      </w:r>
      <w:r w:rsidR="009A3B0E" w:rsidRPr="00F35708">
        <w:rPr>
          <w:rFonts w:ascii="Times New Roman" w:hAnsi="Times New Roman" w:cs="Times New Roman"/>
        </w:rPr>
        <w:t>učiní</w:t>
      </w:r>
      <w:r w:rsidR="004516AB" w:rsidRPr="00F35708">
        <w:rPr>
          <w:rFonts w:ascii="Times New Roman" w:hAnsi="Times New Roman" w:cs="Times New Roman"/>
        </w:rPr>
        <w:t xml:space="preserve"> P</w:t>
      </w:r>
      <w:r w:rsidR="009A3B0E" w:rsidRPr="00F35708">
        <w:rPr>
          <w:rFonts w:ascii="Times New Roman" w:hAnsi="Times New Roman" w:cs="Times New Roman"/>
        </w:rPr>
        <w:t>rodávající</w:t>
      </w:r>
      <w:r w:rsidR="0057536B">
        <w:rPr>
          <w:rFonts w:ascii="Times New Roman" w:hAnsi="Times New Roman" w:cs="Times New Roman"/>
        </w:rPr>
        <w:t>/přijetí návrhu Prodávajícího dle čl. II.3. této Smlouvy učiní Kupující</w:t>
      </w:r>
      <w:r w:rsidR="009A3B0E" w:rsidRPr="00F35708">
        <w:rPr>
          <w:rFonts w:ascii="Times New Roman" w:hAnsi="Times New Roman" w:cs="Times New Roman"/>
        </w:rPr>
        <w:t xml:space="preserve"> formou e-mailové zprávy, </w:t>
      </w:r>
      <w:r w:rsidR="00BA252B" w:rsidRPr="00F35708">
        <w:rPr>
          <w:rFonts w:ascii="Times New Roman" w:hAnsi="Times New Roman" w:cs="Times New Roman"/>
        </w:rPr>
        <w:t>č</w:t>
      </w:r>
      <w:r w:rsidR="009A3B0E" w:rsidRPr="00F35708">
        <w:rPr>
          <w:rFonts w:ascii="Times New Roman" w:hAnsi="Times New Roman" w:cs="Times New Roman"/>
        </w:rPr>
        <w:t xml:space="preserve">i </w:t>
      </w:r>
      <w:r w:rsidR="00BA252B" w:rsidRPr="00F35708">
        <w:rPr>
          <w:rFonts w:ascii="Times New Roman" w:hAnsi="Times New Roman" w:cs="Times New Roman"/>
        </w:rPr>
        <w:t>písemně</w:t>
      </w:r>
      <w:r w:rsidR="009A3B0E" w:rsidRPr="00F35708">
        <w:rPr>
          <w:rFonts w:ascii="Times New Roman" w:hAnsi="Times New Roman" w:cs="Times New Roman"/>
        </w:rPr>
        <w:t xml:space="preserve"> na </w:t>
      </w:r>
      <w:r w:rsidR="0057536B">
        <w:rPr>
          <w:rFonts w:ascii="Times New Roman" w:hAnsi="Times New Roman" w:cs="Times New Roman"/>
        </w:rPr>
        <w:t xml:space="preserve">těchto </w:t>
      </w:r>
      <w:r w:rsidR="009A3B0E" w:rsidRPr="00F35708">
        <w:rPr>
          <w:rFonts w:ascii="Times New Roman" w:hAnsi="Times New Roman" w:cs="Times New Roman"/>
        </w:rPr>
        <w:t xml:space="preserve">kontaktech: </w:t>
      </w:r>
    </w:p>
    <w:p w14:paraId="27401249"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600A3A6F" w14:textId="77777777" w:rsidR="002F5620" w:rsidRPr="00F35708" w:rsidRDefault="002F5620" w:rsidP="00D138EB">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Kontaktní osoba P</w:t>
      </w:r>
      <w:r w:rsidR="00700ADF" w:rsidRPr="00F35708">
        <w:rPr>
          <w:rFonts w:ascii="Times New Roman" w:hAnsi="Times New Roman" w:cs="Times New Roman"/>
        </w:rPr>
        <w:t>rodávajícího:</w:t>
      </w:r>
      <w:r w:rsidR="004516AB" w:rsidRPr="00F35708">
        <w:rPr>
          <w:rFonts w:ascii="Times New Roman" w:hAnsi="Times New Roman" w:cs="Times New Roman"/>
        </w:rPr>
        <w:tab/>
      </w:r>
      <w:r w:rsidR="004516AB" w:rsidRPr="00B2275F">
        <w:rPr>
          <w:rFonts w:ascii="Times New Roman" w:hAnsi="Times New Roman" w:cs="Times New Roman"/>
          <w:highlight w:val="cyan"/>
        </w:rPr>
        <w:t>……..</w:t>
      </w:r>
      <w:r w:rsidR="004516AB" w:rsidRPr="00F35708">
        <w:rPr>
          <w:rFonts w:ascii="Times New Roman" w:hAnsi="Times New Roman" w:cs="Times New Roman"/>
        </w:rPr>
        <w:tab/>
      </w:r>
      <w:r w:rsidR="004516AB" w:rsidRPr="00F35708">
        <w:rPr>
          <w:rFonts w:ascii="Times New Roman" w:hAnsi="Times New Roman" w:cs="Times New Roman"/>
        </w:rPr>
        <w:tab/>
      </w:r>
      <w:r w:rsidR="004516AB" w:rsidRPr="00F35708">
        <w:rPr>
          <w:rFonts w:ascii="Times New Roman" w:hAnsi="Times New Roman" w:cs="Times New Roman"/>
        </w:rPr>
        <w:tab/>
        <w:t>e-mail Prodávajícího</w:t>
      </w:r>
      <w:r w:rsidRPr="00F35708">
        <w:rPr>
          <w:rFonts w:ascii="Times New Roman" w:hAnsi="Times New Roman" w:cs="Times New Roman"/>
        </w:rPr>
        <w:t xml:space="preserve">: </w:t>
      </w:r>
      <w:r w:rsidRPr="00B2275F">
        <w:rPr>
          <w:rFonts w:ascii="Times New Roman" w:hAnsi="Times New Roman" w:cs="Times New Roman"/>
          <w:highlight w:val="cyan"/>
        </w:rPr>
        <w:t>………….</w:t>
      </w:r>
    </w:p>
    <w:p w14:paraId="03708BD8" w14:textId="77777777" w:rsidR="003B079A" w:rsidRPr="00F35708" w:rsidRDefault="003B079A">
      <w:pPr>
        <w:widowControl w:val="0"/>
        <w:autoSpaceDE w:val="0"/>
        <w:autoSpaceDN w:val="0"/>
        <w:adjustRightInd w:val="0"/>
        <w:spacing w:after="0" w:line="240" w:lineRule="auto"/>
        <w:rPr>
          <w:rFonts w:ascii="Times New Roman" w:hAnsi="Times New Roman" w:cs="Times New Roman"/>
          <w:sz w:val="24"/>
          <w:szCs w:val="24"/>
        </w:rPr>
      </w:pPr>
    </w:p>
    <w:p w14:paraId="0FB196F1" w14:textId="77777777" w:rsidR="002F5620" w:rsidRDefault="00700ADF" w:rsidP="002F5620">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Kontaktní osoba Kupujícího:</w:t>
      </w:r>
      <w:r w:rsidR="00F35708" w:rsidRPr="00F35708">
        <w:rPr>
          <w:rFonts w:ascii="Times New Roman" w:hAnsi="Times New Roman" w:cs="Times New Roman"/>
        </w:rPr>
        <w:t xml:space="preserve"> </w:t>
      </w:r>
      <w:r w:rsidR="00F35708" w:rsidRPr="00F35708">
        <w:rPr>
          <w:rFonts w:ascii="Times New Roman" w:hAnsi="Times New Roman" w:cs="Times New Roman"/>
        </w:rPr>
        <w:tab/>
      </w:r>
      <w:r w:rsidR="00A24A6C">
        <w:rPr>
          <w:rFonts w:ascii="Times New Roman" w:hAnsi="Times New Roman" w:cs="Times New Roman"/>
        </w:rPr>
        <w:t>p. Hana Gubášová</w:t>
      </w:r>
      <w:r w:rsidR="00A24A6C">
        <w:rPr>
          <w:rFonts w:ascii="Times New Roman" w:hAnsi="Times New Roman" w:cs="Times New Roman"/>
        </w:rPr>
        <w:tab/>
      </w:r>
      <w:r w:rsidR="00F35708" w:rsidRPr="00F35708">
        <w:rPr>
          <w:rFonts w:ascii="Times New Roman" w:hAnsi="Times New Roman" w:cs="Times New Roman"/>
        </w:rPr>
        <w:t xml:space="preserve"> e-mail </w:t>
      </w:r>
      <w:r w:rsidR="004516AB" w:rsidRPr="00F35708">
        <w:rPr>
          <w:rFonts w:ascii="Times New Roman" w:hAnsi="Times New Roman" w:cs="Times New Roman"/>
        </w:rPr>
        <w:t>Kupujícího</w:t>
      </w:r>
      <w:r w:rsidR="002F5620" w:rsidRPr="00F35708">
        <w:rPr>
          <w:rFonts w:ascii="Times New Roman" w:hAnsi="Times New Roman" w:cs="Times New Roman"/>
        </w:rPr>
        <w:t xml:space="preserve">: </w:t>
      </w:r>
      <w:hyperlink r:id="rId8" w:history="1">
        <w:r w:rsidR="00A24A6C" w:rsidRPr="006D62EC">
          <w:rPr>
            <w:rStyle w:val="Hypertextovodkaz"/>
            <w:rFonts w:ascii="Times New Roman" w:hAnsi="Times New Roman" w:cs="Times New Roman"/>
          </w:rPr>
          <w:t>gubasova@bytes.cz</w:t>
        </w:r>
      </w:hyperlink>
    </w:p>
    <w:p w14:paraId="2AF85B3E" w14:textId="77777777" w:rsidR="00D138EB" w:rsidRPr="00F35708" w:rsidRDefault="002F5620" w:rsidP="002F5620">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r>
      <w:r w:rsidRPr="00F35708">
        <w:rPr>
          <w:rFonts w:ascii="Times New Roman" w:hAnsi="Times New Roman" w:cs="Times New Roman"/>
        </w:rPr>
        <w:tab/>
      </w:r>
      <w:r w:rsidRPr="00F35708">
        <w:rPr>
          <w:rFonts w:ascii="Times New Roman" w:hAnsi="Times New Roman" w:cs="Times New Roman"/>
        </w:rPr>
        <w:tab/>
      </w:r>
      <w:r w:rsidRPr="00F35708">
        <w:rPr>
          <w:rFonts w:ascii="Times New Roman" w:hAnsi="Times New Roman" w:cs="Times New Roman"/>
        </w:rPr>
        <w:tab/>
        <w:t>p. P</w:t>
      </w:r>
      <w:r w:rsidR="004516AB" w:rsidRPr="00F35708">
        <w:rPr>
          <w:rFonts w:ascii="Times New Roman" w:hAnsi="Times New Roman" w:cs="Times New Roman"/>
        </w:rPr>
        <w:t>avel Kazda</w:t>
      </w:r>
      <w:r w:rsidR="004516AB" w:rsidRPr="00F35708">
        <w:rPr>
          <w:rFonts w:ascii="Times New Roman" w:hAnsi="Times New Roman" w:cs="Times New Roman"/>
        </w:rPr>
        <w:tab/>
      </w:r>
      <w:r w:rsidR="004516AB" w:rsidRPr="00F35708">
        <w:rPr>
          <w:rFonts w:ascii="Times New Roman" w:hAnsi="Times New Roman" w:cs="Times New Roman"/>
        </w:rPr>
        <w:tab/>
      </w:r>
      <w:r w:rsidR="00F35708">
        <w:rPr>
          <w:rFonts w:ascii="Times New Roman" w:hAnsi="Times New Roman" w:cs="Times New Roman"/>
        </w:rPr>
        <w:t xml:space="preserve">   </w:t>
      </w:r>
      <w:r w:rsidR="004516AB" w:rsidRPr="00F35708">
        <w:rPr>
          <w:rFonts w:ascii="Times New Roman" w:hAnsi="Times New Roman" w:cs="Times New Roman"/>
        </w:rPr>
        <w:t>e-mail Kupujícího</w:t>
      </w:r>
      <w:r w:rsidRPr="00F35708">
        <w:rPr>
          <w:rFonts w:ascii="Times New Roman" w:hAnsi="Times New Roman" w:cs="Times New Roman"/>
        </w:rPr>
        <w:t xml:space="preserve">: </w:t>
      </w:r>
      <w:hyperlink r:id="rId9" w:history="1">
        <w:r w:rsidR="00A24A6C" w:rsidRPr="006D62EC">
          <w:rPr>
            <w:rStyle w:val="Hypertextovodkaz"/>
            <w:rFonts w:ascii="Times New Roman" w:hAnsi="Times New Roman" w:cs="Times New Roman"/>
          </w:rPr>
          <w:t>kazda@bytes.cz</w:t>
        </w:r>
      </w:hyperlink>
    </w:p>
    <w:p w14:paraId="14D11C23" w14:textId="77777777" w:rsidR="003B079A" w:rsidRPr="00F35708" w:rsidRDefault="003B079A">
      <w:pPr>
        <w:widowControl w:val="0"/>
        <w:autoSpaceDE w:val="0"/>
        <w:autoSpaceDN w:val="0"/>
        <w:adjustRightInd w:val="0"/>
        <w:spacing w:after="0" w:line="240" w:lineRule="auto"/>
        <w:jc w:val="both"/>
        <w:rPr>
          <w:rFonts w:ascii="Times New Roman" w:hAnsi="Times New Roman" w:cs="Times New Roman"/>
          <w:sz w:val="24"/>
          <w:szCs w:val="24"/>
        </w:rPr>
      </w:pPr>
    </w:p>
    <w:p w14:paraId="3531308D" w14:textId="77777777" w:rsidR="003B079A" w:rsidRPr="00F35708" w:rsidRDefault="003B079A">
      <w:pPr>
        <w:widowControl w:val="0"/>
        <w:autoSpaceDE w:val="0"/>
        <w:autoSpaceDN w:val="0"/>
        <w:adjustRightInd w:val="0"/>
        <w:spacing w:after="0" w:line="240" w:lineRule="auto"/>
        <w:rPr>
          <w:rFonts w:ascii="Times New Roman" w:hAnsi="Times New Roman" w:cs="Times New Roman"/>
          <w:sz w:val="24"/>
          <w:szCs w:val="24"/>
        </w:rPr>
      </w:pPr>
    </w:p>
    <w:p w14:paraId="3B204FCA" w14:textId="6B3928AF" w:rsidR="003B079A" w:rsidRPr="00F35708" w:rsidRDefault="00451004">
      <w:pPr>
        <w:widowControl w:val="0"/>
        <w:autoSpaceDE w:val="0"/>
        <w:autoSpaceDN w:val="0"/>
        <w:adjustRightInd w:val="0"/>
        <w:spacing w:after="0" w:line="240" w:lineRule="auto"/>
        <w:jc w:val="both"/>
        <w:rPr>
          <w:rFonts w:ascii="Times New Roman" w:hAnsi="Times New Roman" w:cs="Times New Roman"/>
          <w:b/>
        </w:rPr>
      </w:pPr>
      <w:r w:rsidRPr="00F35708">
        <w:rPr>
          <w:rFonts w:ascii="Times New Roman" w:hAnsi="Times New Roman" w:cs="Times New Roman"/>
          <w:sz w:val="24"/>
          <w:szCs w:val="24"/>
        </w:rPr>
        <w:tab/>
      </w:r>
      <w:r w:rsidR="00662F3E">
        <w:rPr>
          <w:rFonts w:ascii="Times New Roman" w:hAnsi="Times New Roman" w:cs="Times New Roman"/>
        </w:rPr>
        <w:t>II</w:t>
      </w:r>
      <w:r w:rsidRPr="00F35708">
        <w:rPr>
          <w:rFonts w:ascii="Times New Roman" w:hAnsi="Times New Roman" w:cs="Times New Roman"/>
        </w:rPr>
        <w:t xml:space="preserve">.5. </w:t>
      </w:r>
      <w:r w:rsidR="0057536B">
        <w:rPr>
          <w:rFonts w:ascii="Times New Roman" w:hAnsi="Times New Roman" w:cs="Times New Roman"/>
          <w:b/>
        </w:rPr>
        <w:t xml:space="preserve">Objednávka </w:t>
      </w:r>
      <w:r w:rsidRPr="00F35708">
        <w:rPr>
          <w:rFonts w:ascii="Times New Roman" w:hAnsi="Times New Roman" w:cs="Times New Roman"/>
          <w:b/>
        </w:rPr>
        <w:t>K</w:t>
      </w:r>
      <w:r w:rsidR="009A3B0E" w:rsidRPr="00F35708">
        <w:rPr>
          <w:rFonts w:ascii="Times New Roman" w:hAnsi="Times New Roman" w:cs="Times New Roman"/>
          <w:b/>
        </w:rPr>
        <w:t xml:space="preserve">upujícího musí obsahovat: </w:t>
      </w:r>
    </w:p>
    <w:p w14:paraId="61A1C58F" w14:textId="77777777" w:rsidR="003B079A" w:rsidRPr="00F35708" w:rsidRDefault="003B079A">
      <w:pPr>
        <w:widowControl w:val="0"/>
        <w:autoSpaceDE w:val="0"/>
        <w:autoSpaceDN w:val="0"/>
        <w:adjustRightInd w:val="0"/>
        <w:spacing w:after="0" w:line="240" w:lineRule="auto"/>
        <w:rPr>
          <w:rFonts w:ascii="Times New Roman" w:hAnsi="Times New Roman" w:cs="Times New Roman"/>
          <w:b/>
        </w:rPr>
      </w:pPr>
    </w:p>
    <w:p w14:paraId="1624DC3D" w14:textId="1CE0BFA4" w:rsidR="003C58F0" w:rsidRPr="00DA4942" w:rsidRDefault="009A3B0E" w:rsidP="00DA4942">
      <w:pPr>
        <w:pStyle w:val="Odstavecseseznamem"/>
        <w:widowControl w:val="0"/>
        <w:numPr>
          <w:ilvl w:val="0"/>
          <w:numId w:val="1"/>
        </w:numPr>
        <w:autoSpaceDE w:val="0"/>
        <w:autoSpaceDN w:val="0"/>
        <w:adjustRightInd w:val="0"/>
        <w:spacing w:after="0" w:line="240" w:lineRule="auto"/>
        <w:jc w:val="both"/>
        <w:rPr>
          <w:rFonts w:ascii="Times New Roman" w:hAnsi="Times New Roman" w:cs="Times New Roman"/>
          <w:b/>
        </w:rPr>
      </w:pPr>
      <w:r w:rsidRPr="00F35708">
        <w:rPr>
          <w:rFonts w:ascii="Times New Roman" w:hAnsi="Times New Roman" w:cs="Times New Roman"/>
          <w:b/>
        </w:rPr>
        <w:t xml:space="preserve">specifikaci </w:t>
      </w:r>
      <w:r w:rsidR="00A10B82">
        <w:rPr>
          <w:rFonts w:ascii="Times New Roman" w:hAnsi="Times New Roman" w:cs="Times New Roman"/>
          <w:b/>
        </w:rPr>
        <w:t>zboží dle b</w:t>
      </w:r>
      <w:r w:rsidR="00DA4942">
        <w:rPr>
          <w:rFonts w:ascii="Times New Roman" w:hAnsi="Times New Roman" w:cs="Times New Roman"/>
          <w:b/>
        </w:rPr>
        <w:t>odu I</w:t>
      </w:r>
      <w:r w:rsidR="006C6703">
        <w:rPr>
          <w:rFonts w:ascii="Times New Roman" w:hAnsi="Times New Roman" w:cs="Times New Roman"/>
          <w:b/>
        </w:rPr>
        <w:t xml:space="preserve">.1. </w:t>
      </w:r>
      <w:r w:rsidR="0057536B">
        <w:rPr>
          <w:rFonts w:ascii="Times New Roman" w:hAnsi="Times New Roman" w:cs="Times New Roman"/>
          <w:b/>
        </w:rPr>
        <w:t>této S</w:t>
      </w:r>
      <w:r w:rsidR="006C6703">
        <w:rPr>
          <w:rFonts w:ascii="Times New Roman" w:hAnsi="Times New Roman" w:cs="Times New Roman"/>
          <w:b/>
        </w:rPr>
        <w:t>mlouvy</w:t>
      </w:r>
      <w:r w:rsidR="0057536B">
        <w:rPr>
          <w:rFonts w:ascii="Times New Roman" w:hAnsi="Times New Roman" w:cs="Times New Roman"/>
          <w:b/>
        </w:rPr>
        <w:t>,</w:t>
      </w:r>
    </w:p>
    <w:p w14:paraId="1F21C91C" w14:textId="559C04AE" w:rsidR="005E3DEE" w:rsidRPr="00F35708" w:rsidRDefault="009A3B0E" w:rsidP="005E3DEE">
      <w:pPr>
        <w:pStyle w:val="Odstavecseseznamem"/>
        <w:widowControl w:val="0"/>
        <w:numPr>
          <w:ilvl w:val="0"/>
          <w:numId w:val="1"/>
        </w:numPr>
        <w:autoSpaceDE w:val="0"/>
        <w:autoSpaceDN w:val="0"/>
        <w:adjustRightInd w:val="0"/>
        <w:spacing w:after="0" w:line="240" w:lineRule="auto"/>
        <w:jc w:val="both"/>
        <w:rPr>
          <w:rFonts w:ascii="Times New Roman" w:hAnsi="Times New Roman" w:cs="Times New Roman"/>
          <w:b/>
        </w:rPr>
      </w:pPr>
      <w:r w:rsidRPr="00F35708">
        <w:rPr>
          <w:rFonts w:ascii="Times New Roman" w:hAnsi="Times New Roman" w:cs="Times New Roman"/>
          <w:b/>
        </w:rPr>
        <w:lastRenderedPageBreak/>
        <w:t xml:space="preserve">množství zboží </w:t>
      </w:r>
      <w:r w:rsidR="005E3DEE" w:rsidRPr="00F35708">
        <w:rPr>
          <w:rFonts w:ascii="Times New Roman" w:hAnsi="Times New Roman" w:cs="Times New Roman"/>
          <w:b/>
        </w:rPr>
        <w:t>pro jed</w:t>
      </w:r>
      <w:r w:rsidR="00A10B82">
        <w:rPr>
          <w:rFonts w:ascii="Times New Roman" w:hAnsi="Times New Roman" w:cs="Times New Roman"/>
          <w:b/>
        </w:rPr>
        <w:t>notlivé specifikace</w:t>
      </w:r>
      <w:r w:rsidR="0057536B">
        <w:rPr>
          <w:rFonts w:ascii="Times New Roman" w:hAnsi="Times New Roman" w:cs="Times New Roman"/>
          <w:b/>
        </w:rPr>
        <w:t>,</w:t>
      </w:r>
    </w:p>
    <w:p w14:paraId="6E2CEC72" w14:textId="77777777" w:rsidR="003B079A" w:rsidRPr="00F35708" w:rsidRDefault="009A3B0E" w:rsidP="005E3DEE">
      <w:pPr>
        <w:pStyle w:val="Odstavecseseznamem"/>
        <w:widowControl w:val="0"/>
        <w:numPr>
          <w:ilvl w:val="0"/>
          <w:numId w:val="1"/>
        </w:numPr>
        <w:autoSpaceDE w:val="0"/>
        <w:autoSpaceDN w:val="0"/>
        <w:adjustRightInd w:val="0"/>
        <w:spacing w:after="0" w:line="240" w:lineRule="auto"/>
        <w:jc w:val="both"/>
        <w:rPr>
          <w:rFonts w:ascii="Times New Roman" w:hAnsi="Times New Roman" w:cs="Times New Roman"/>
          <w:b/>
        </w:rPr>
      </w:pPr>
      <w:r w:rsidRPr="00F35708">
        <w:rPr>
          <w:rFonts w:ascii="Times New Roman" w:hAnsi="Times New Roman" w:cs="Times New Roman"/>
          <w:b/>
        </w:rPr>
        <w:t xml:space="preserve">dodací lhůtu. </w:t>
      </w:r>
    </w:p>
    <w:p w14:paraId="4C77B0DF"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26C944BD" w14:textId="7524C5D0"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r>
      <w:r w:rsidR="00662F3E">
        <w:rPr>
          <w:rFonts w:ascii="Times New Roman" w:hAnsi="Times New Roman" w:cs="Times New Roman"/>
        </w:rPr>
        <w:t>II</w:t>
      </w:r>
      <w:r w:rsidRPr="00F35708">
        <w:rPr>
          <w:rFonts w:ascii="Times New Roman" w:hAnsi="Times New Roman" w:cs="Times New Roman"/>
        </w:rPr>
        <w:t xml:space="preserve">.6. Jestliže z obsahu uzavřené </w:t>
      </w:r>
      <w:r w:rsidR="0057536B">
        <w:rPr>
          <w:rFonts w:ascii="Times New Roman" w:hAnsi="Times New Roman" w:cs="Times New Roman"/>
        </w:rPr>
        <w:t>Dílčí KS</w:t>
      </w:r>
      <w:r w:rsidRPr="00F35708">
        <w:rPr>
          <w:rFonts w:ascii="Times New Roman" w:hAnsi="Times New Roman" w:cs="Times New Roman"/>
        </w:rPr>
        <w:t xml:space="preserve"> nebude zřejmé ujednání smluvních stran o kupní ceně, dopravních podmínkách, místu dodání, platebních podmínkách apod., řídí se právní vztahy mezi smluvními stranami ustanoveními této Smlouvy. </w:t>
      </w:r>
    </w:p>
    <w:p w14:paraId="125EC574" w14:textId="77777777" w:rsidR="00695946" w:rsidRDefault="00695946">
      <w:pPr>
        <w:widowControl w:val="0"/>
        <w:autoSpaceDE w:val="0"/>
        <w:autoSpaceDN w:val="0"/>
        <w:adjustRightInd w:val="0"/>
        <w:spacing w:after="0" w:line="240" w:lineRule="auto"/>
        <w:rPr>
          <w:rFonts w:ascii="Times New Roman" w:hAnsi="Times New Roman" w:cs="Times New Roman"/>
        </w:rPr>
      </w:pPr>
    </w:p>
    <w:p w14:paraId="58C9AEDB" w14:textId="77777777" w:rsidR="00A12C8A" w:rsidRPr="00F35708" w:rsidRDefault="00A12C8A">
      <w:pPr>
        <w:widowControl w:val="0"/>
        <w:autoSpaceDE w:val="0"/>
        <w:autoSpaceDN w:val="0"/>
        <w:adjustRightInd w:val="0"/>
        <w:spacing w:after="0" w:line="240" w:lineRule="auto"/>
        <w:rPr>
          <w:rFonts w:ascii="Times New Roman" w:hAnsi="Times New Roman" w:cs="Times New Roman"/>
        </w:rPr>
      </w:pPr>
    </w:p>
    <w:p w14:paraId="4C45FED8"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III.</w:t>
      </w:r>
    </w:p>
    <w:p w14:paraId="344E84E7" w14:textId="77777777" w:rsidR="003B079A"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Kupní cena </w:t>
      </w:r>
    </w:p>
    <w:p w14:paraId="3A202B33" w14:textId="77777777" w:rsidR="0057536B" w:rsidRDefault="0057536B">
      <w:pPr>
        <w:widowControl w:val="0"/>
        <w:autoSpaceDE w:val="0"/>
        <w:autoSpaceDN w:val="0"/>
        <w:adjustRightInd w:val="0"/>
        <w:spacing w:after="0" w:line="240" w:lineRule="auto"/>
        <w:jc w:val="center"/>
        <w:rPr>
          <w:rFonts w:ascii="Times New Roman" w:hAnsi="Times New Roman" w:cs="Times New Roman"/>
          <w:b/>
          <w:bCs/>
        </w:rPr>
      </w:pPr>
    </w:p>
    <w:p w14:paraId="434D62FE" w14:textId="13525FE5" w:rsidR="00F35708" w:rsidRPr="00350BF8" w:rsidRDefault="00662F3E" w:rsidP="00F35708">
      <w:pPr>
        <w:suppressAutoHyphens/>
        <w:spacing w:after="0" w:line="240" w:lineRule="auto"/>
        <w:ind w:left="426" w:firstLine="294"/>
        <w:jc w:val="both"/>
        <w:rPr>
          <w:rFonts w:ascii="Times New Roman" w:hAnsi="Times New Roman" w:cs="Times New Roman"/>
        </w:rPr>
      </w:pPr>
      <w:r>
        <w:rPr>
          <w:rFonts w:ascii="Times New Roman" w:hAnsi="Times New Roman" w:cs="Times New Roman"/>
        </w:rPr>
        <w:t>III</w:t>
      </w:r>
      <w:r w:rsidR="00F35708" w:rsidRPr="00350BF8">
        <w:rPr>
          <w:rFonts w:ascii="Times New Roman" w:hAnsi="Times New Roman" w:cs="Times New Roman"/>
        </w:rPr>
        <w:t xml:space="preserve">.1. </w:t>
      </w:r>
      <w:r w:rsidR="00F35708" w:rsidRPr="00350BF8">
        <w:rPr>
          <w:rFonts w:ascii="Times New Roman" w:hAnsi="Times New Roman" w:cs="Times New Roman"/>
          <w:b/>
        </w:rPr>
        <w:t>C</w:t>
      </w:r>
      <w:r w:rsidR="0057536B">
        <w:rPr>
          <w:rFonts w:ascii="Times New Roman" w:hAnsi="Times New Roman" w:cs="Times New Roman"/>
          <w:b/>
        </w:rPr>
        <w:t xml:space="preserve">elková cena všech dodávek zboží </w:t>
      </w:r>
      <w:r w:rsidR="0057536B">
        <w:rPr>
          <w:rFonts w:ascii="Times New Roman" w:hAnsi="Times New Roman" w:cs="Times New Roman"/>
        </w:rPr>
        <w:t xml:space="preserve">Prodávajícím Kupujícímu na základě této Smlouvy </w:t>
      </w:r>
      <w:r w:rsidR="00F35708" w:rsidRPr="00350BF8">
        <w:rPr>
          <w:rFonts w:ascii="Times New Roman" w:hAnsi="Times New Roman" w:cs="Times New Roman"/>
        </w:rPr>
        <w:t xml:space="preserve">je </w:t>
      </w:r>
      <w:r w:rsidR="0057536B">
        <w:rPr>
          <w:rFonts w:ascii="Times New Roman" w:hAnsi="Times New Roman" w:cs="Times New Roman"/>
        </w:rPr>
        <w:t xml:space="preserve">omezena a </w:t>
      </w:r>
      <w:r w:rsidR="00F35708" w:rsidRPr="00350BF8">
        <w:rPr>
          <w:rFonts w:ascii="Times New Roman" w:hAnsi="Times New Roman" w:cs="Times New Roman"/>
        </w:rPr>
        <w:t xml:space="preserve">stanovena na základě výsledku předmětného zadávacího řízení a nabídky </w:t>
      </w:r>
      <w:r w:rsidR="0057536B">
        <w:rPr>
          <w:rFonts w:ascii="Times New Roman" w:hAnsi="Times New Roman" w:cs="Times New Roman"/>
        </w:rPr>
        <w:t>P</w:t>
      </w:r>
      <w:r w:rsidR="0057536B" w:rsidRPr="00350BF8">
        <w:rPr>
          <w:rFonts w:ascii="Times New Roman" w:hAnsi="Times New Roman" w:cs="Times New Roman"/>
        </w:rPr>
        <w:t>rodávajícího</w:t>
      </w:r>
      <w:r w:rsidR="00F35708" w:rsidRPr="00350BF8">
        <w:rPr>
          <w:rFonts w:ascii="Times New Roman" w:hAnsi="Times New Roman" w:cs="Times New Roman"/>
        </w:rPr>
        <w:t xml:space="preserve">, je cenou nejvýše přípustnou za splnění </w:t>
      </w:r>
      <w:r w:rsidR="0057536B">
        <w:rPr>
          <w:rFonts w:ascii="Times New Roman" w:hAnsi="Times New Roman" w:cs="Times New Roman"/>
        </w:rPr>
        <w:t xml:space="preserve">všech </w:t>
      </w:r>
      <w:r w:rsidR="00F35708" w:rsidRPr="00350BF8">
        <w:rPr>
          <w:rFonts w:ascii="Times New Roman" w:hAnsi="Times New Roman" w:cs="Times New Roman"/>
        </w:rPr>
        <w:t>dodáv</w:t>
      </w:r>
      <w:r w:rsidR="0057536B">
        <w:rPr>
          <w:rFonts w:ascii="Times New Roman" w:hAnsi="Times New Roman" w:cs="Times New Roman"/>
        </w:rPr>
        <w:t>e</w:t>
      </w:r>
      <w:r w:rsidR="00F35708" w:rsidRPr="00350BF8">
        <w:rPr>
          <w:rFonts w:ascii="Times New Roman" w:hAnsi="Times New Roman" w:cs="Times New Roman"/>
        </w:rPr>
        <w:t xml:space="preserve">k </w:t>
      </w:r>
      <w:r w:rsidR="0057536B">
        <w:rPr>
          <w:rFonts w:ascii="Times New Roman" w:hAnsi="Times New Roman" w:cs="Times New Roman"/>
        </w:rPr>
        <w:t xml:space="preserve">zboží </w:t>
      </w:r>
      <w:r w:rsidR="00F35708" w:rsidRPr="00350BF8">
        <w:rPr>
          <w:rFonts w:ascii="Times New Roman" w:hAnsi="Times New Roman" w:cs="Times New Roman"/>
        </w:rPr>
        <w:t xml:space="preserve">dle této </w:t>
      </w:r>
      <w:r w:rsidR="0057536B">
        <w:rPr>
          <w:rFonts w:ascii="Times New Roman" w:hAnsi="Times New Roman" w:cs="Times New Roman"/>
        </w:rPr>
        <w:t>S</w:t>
      </w:r>
      <w:r w:rsidR="00F35708" w:rsidRPr="00350BF8">
        <w:rPr>
          <w:rFonts w:ascii="Times New Roman" w:hAnsi="Times New Roman" w:cs="Times New Roman"/>
        </w:rPr>
        <w:t>mlouvy a činí celkem:</w:t>
      </w:r>
    </w:p>
    <w:p w14:paraId="0ADB7248" w14:textId="77777777" w:rsidR="00F35708" w:rsidRPr="00F35708" w:rsidRDefault="00F35708" w:rsidP="00F35708">
      <w:pPr>
        <w:suppressAutoHyphens/>
        <w:spacing w:after="0" w:line="240" w:lineRule="auto"/>
        <w:ind w:left="426" w:hanging="426"/>
        <w:jc w:val="both"/>
        <w:rPr>
          <w:rFonts w:ascii="Times New Roman" w:eastAsia="SimSun" w:hAnsi="Times New Roman" w:cs="Mangal"/>
          <w:kern w:val="1"/>
          <w:sz w:val="20"/>
          <w:szCs w:val="20"/>
          <w:lang w:eastAsia="hi-IN" w:bidi="hi-IN"/>
        </w:rPr>
      </w:pPr>
    </w:p>
    <w:p w14:paraId="1FBBFCFD" w14:textId="77777777" w:rsidR="00F35708" w:rsidRPr="00F35708" w:rsidRDefault="00F35708" w:rsidP="00F35708">
      <w:pPr>
        <w:suppressAutoHyphens/>
        <w:spacing w:after="0" w:line="240" w:lineRule="auto"/>
        <w:ind w:left="375" w:hanging="375"/>
        <w:jc w:val="both"/>
        <w:rPr>
          <w:rFonts w:ascii="Times New Roman" w:eastAsia="SimSun" w:hAnsi="Times New Roman" w:cs="Mangal"/>
          <w:kern w:val="1"/>
          <w:sz w:val="20"/>
          <w:szCs w:val="20"/>
          <w:lang w:eastAsia="hi-IN" w:bidi="hi-IN"/>
        </w:rPr>
      </w:pPr>
    </w:p>
    <w:p w14:paraId="09E53EAB" w14:textId="77777777" w:rsidR="00F35708" w:rsidRDefault="00F35708" w:rsidP="00F35708">
      <w:pPr>
        <w:suppressAutoHyphens/>
        <w:spacing w:after="0" w:line="240" w:lineRule="auto"/>
        <w:jc w:val="both"/>
        <w:rPr>
          <w:rFonts w:ascii="Times New Roman" w:eastAsia="Times New Roman" w:hAnsi="Times New Roman" w:cs="Times New Roman"/>
          <w:b/>
          <w:kern w:val="1"/>
          <w:sz w:val="20"/>
          <w:szCs w:val="20"/>
          <w:u w:val="single"/>
          <w:lang w:eastAsia="ar-SA"/>
        </w:rPr>
      </w:pPr>
      <w:r w:rsidRPr="00F35708">
        <w:rPr>
          <w:rFonts w:ascii="Times New Roman" w:eastAsia="Times New Roman" w:hAnsi="Times New Roman" w:cs="Times New Roman"/>
          <w:b/>
          <w:kern w:val="1"/>
          <w:sz w:val="20"/>
          <w:szCs w:val="20"/>
          <w:u w:val="single"/>
          <w:lang w:eastAsia="ar-SA"/>
        </w:rPr>
        <w:t>C</w:t>
      </w:r>
      <w:r>
        <w:rPr>
          <w:rFonts w:ascii="Times New Roman" w:eastAsia="Times New Roman" w:hAnsi="Times New Roman" w:cs="Times New Roman"/>
          <w:b/>
          <w:kern w:val="1"/>
          <w:sz w:val="20"/>
          <w:szCs w:val="20"/>
          <w:u w:val="single"/>
          <w:lang w:eastAsia="ar-SA"/>
        </w:rPr>
        <w:t>elková cena dodávky</w:t>
      </w:r>
    </w:p>
    <w:p w14:paraId="3EB0BB13" w14:textId="77777777" w:rsidR="00B2275F" w:rsidRPr="00F35708" w:rsidRDefault="00B2275F" w:rsidP="00F35708">
      <w:pPr>
        <w:suppressAutoHyphens/>
        <w:spacing w:after="0" w:line="240" w:lineRule="auto"/>
        <w:jc w:val="both"/>
        <w:rPr>
          <w:rFonts w:ascii="Times New Roman" w:eastAsia="Times New Roman" w:hAnsi="Times New Roman" w:cs="Times New Roman"/>
          <w:b/>
          <w:kern w:val="1"/>
          <w:sz w:val="20"/>
          <w:szCs w:val="20"/>
          <w:u w:val="single"/>
          <w:lang w:eastAsia="ar-SA"/>
        </w:rPr>
      </w:pPr>
    </w:p>
    <w:p w14:paraId="3AA1E7E9" w14:textId="77777777" w:rsidR="00F35708" w:rsidRPr="00F35708" w:rsidRDefault="00F35708" w:rsidP="00F35708">
      <w:pPr>
        <w:tabs>
          <w:tab w:val="left" w:pos="993"/>
          <w:tab w:val="right" w:pos="6521"/>
        </w:tabs>
        <w:suppressAutoHyphens/>
        <w:spacing w:after="0" w:line="240" w:lineRule="auto"/>
        <w:jc w:val="both"/>
        <w:rPr>
          <w:rFonts w:ascii="Times New Roman" w:eastAsia="Times New Roman" w:hAnsi="Times New Roman" w:cs="Times New Roman"/>
          <w:b/>
          <w:kern w:val="1"/>
          <w:sz w:val="20"/>
          <w:szCs w:val="20"/>
          <w:lang w:eastAsia="ar-SA"/>
        </w:rPr>
      </w:pPr>
      <w:r w:rsidRPr="00F35708">
        <w:rPr>
          <w:rFonts w:ascii="Times New Roman" w:eastAsia="Times New Roman" w:hAnsi="Times New Roman" w:cs="Times New Roman"/>
          <w:b/>
          <w:kern w:val="1"/>
          <w:sz w:val="20"/>
          <w:szCs w:val="20"/>
          <w:lang w:eastAsia="ar-SA"/>
        </w:rPr>
        <w:tab/>
        <w:t xml:space="preserve">cena bez DPH  </w:t>
      </w:r>
      <w:r w:rsidRPr="00F35708">
        <w:rPr>
          <w:rFonts w:ascii="Times New Roman" w:eastAsia="Times New Roman" w:hAnsi="Times New Roman" w:cs="Times New Roman"/>
          <w:b/>
          <w:kern w:val="1"/>
          <w:sz w:val="20"/>
          <w:szCs w:val="20"/>
          <w:lang w:eastAsia="ar-SA"/>
        </w:rPr>
        <w:tab/>
      </w:r>
      <w:r w:rsidRPr="00B367DB">
        <w:rPr>
          <w:rFonts w:ascii="Times New Roman" w:eastAsia="Times New Roman" w:hAnsi="Times New Roman" w:cs="Times New Roman"/>
          <w:b/>
          <w:kern w:val="1"/>
          <w:sz w:val="20"/>
          <w:szCs w:val="20"/>
          <w:highlight w:val="cyan"/>
          <w:lang w:eastAsia="ar-SA"/>
        </w:rPr>
        <w:t>………….</w:t>
      </w:r>
      <w:r w:rsidRPr="00B367DB">
        <w:rPr>
          <w:rFonts w:ascii="Times New Roman" w:eastAsia="Times New Roman" w:hAnsi="Times New Roman" w:cs="Times New Roman"/>
          <w:b/>
          <w:kern w:val="1"/>
          <w:sz w:val="20"/>
          <w:szCs w:val="20"/>
          <w:highlight w:val="yellow"/>
          <w:lang w:eastAsia="ar-SA"/>
        </w:rPr>
        <w:t>.</w:t>
      </w:r>
      <w:r w:rsidRPr="00F35708">
        <w:rPr>
          <w:rFonts w:ascii="Times New Roman" w:eastAsia="Times New Roman" w:hAnsi="Times New Roman" w:cs="Times New Roman"/>
          <w:b/>
          <w:kern w:val="1"/>
          <w:sz w:val="20"/>
          <w:szCs w:val="20"/>
          <w:lang w:eastAsia="ar-SA"/>
        </w:rPr>
        <w:t xml:space="preserve"> Kč</w:t>
      </w:r>
    </w:p>
    <w:p w14:paraId="1D0593F5" w14:textId="77777777" w:rsidR="00B2275F" w:rsidRDefault="00B2275F" w:rsidP="00B2275F">
      <w:pPr>
        <w:tabs>
          <w:tab w:val="left" w:pos="993"/>
          <w:tab w:val="right" w:pos="6521"/>
        </w:tabs>
        <w:suppressAutoHyphens/>
        <w:spacing w:after="0" w:line="240" w:lineRule="auto"/>
        <w:jc w:val="both"/>
        <w:rPr>
          <w:rFonts w:ascii="Times New Roman" w:eastAsia="Times New Roman" w:hAnsi="Times New Roman" w:cs="Times New Roman"/>
          <w:b/>
          <w:kern w:val="1"/>
          <w:sz w:val="20"/>
          <w:szCs w:val="20"/>
          <w:lang w:eastAsia="ar-SA"/>
        </w:rPr>
      </w:pPr>
    </w:p>
    <w:p w14:paraId="08172C6E" w14:textId="31B9C469" w:rsidR="00B2275F" w:rsidRPr="00F35708" w:rsidRDefault="00B2275F" w:rsidP="00B2275F">
      <w:pPr>
        <w:tabs>
          <w:tab w:val="left" w:pos="993"/>
          <w:tab w:val="right" w:pos="6521"/>
        </w:tabs>
        <w:suppressAutoHyphens/>
        <w:spacing w:after="0" w:line="240" w:lineRule="auto"/>
        <w:jc w:val="both"/>
        <w:rPr>
          <w:rFonts w:ascii="Times New Roman" w:eastAsia="Times New Roman" w:hAnsi="Times New Roman" w:cs="Times New Roman"/>
          <w:b/>
          <w:kern w:val="1"/>
          <w:sz w:val="20"/>
          <w:szCs w:val="20"/>
          <w:lang w:eastAsia="ar-SA"/>
        </w:rPr>
      </w:pPr>
      <w:r w:rsidRPr="004139A4">
        <w:rPr>
          <w:rFonts w:ascii="Times New Roman" w:eastAsia="Times New Roman" w:hAnsi="Times New Roman" w:cs="Times New Roman"/>
          <w:b/>
          <w:kern w:val="1"/>
          <w:sz w:val="20"/>
          <w:szCs w:val="20"/>
          <w:lang w:eastAsia="ar-SA"/>
        </w:rPr>
        <w:t>Dodavatel je povinen účtovat DPH v zákonem stanovené výši platné v den uskutečnění zdanitelného plnění</w:t>
      </w:r>
    </w:p>
    <w:p w14:paraId="7A09DF7D" w14:textId="77777777" w:rsidR="00B2275F" w:rsidRDefault="00B2275F">
      <w:pPr>
        <w:widowControl w:val="0"/>
        <w:autoSpaceDE w:val="0"/>
        <w:autoSpaceDN w:val="0"/>
        <w:adjustRightInd w:val="0"/>
        <w:spacing w:after="0" w:line="240" w:lineRule="auto"/>
        <w:rPr>
          <w:rFonts w:ascii="Times New Roman" w:hAnsi="Times New Roman" w:cs="Times New Roman"/>
          <w:b/>
          <w:bCs/>
        </w:rPr>
      </w:pPr>
    </w:p>
    <w:p w14:paraId="66A43329" w14:textId="419D2602" w:rsidR="003B079A" w:rsidRDefault="0057536B">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b/>
          <w:bCs/>
        </w:rPr>
        <w:tab/>
      </w:r>
      <w:r>
        <w:rPr>
          <w:rFonts w:ascii="Times New Roman" w:hAnsi="Times New Roman" w:cs="Times New Roman"/>
        </w:rPr>
        <w:t>přičemž Kupující není povinen tuto částku (prostřednictvím Dílčích KS) vyčerpat.</w:t>
      </w:r>
    </w:p>
    <w:p w14:paraId="2EECF8D6" w14:textId="77777777" w:rsidR="0057536B" w:rsidRPr="00021534" w:rsidRDefault="0057536B">
      <w:pPr>
        <w:widowControl w:val="0"/>
        <w:autoSpaceDE w:val="0"/>
        <w:autoSpaceDN w:val="0"/>
        <w:adjustRightInd w:val="0"/>
        <w:spacing w:after="0" w:line="240" w:lineRule="auto"/>
        <w:rPr>
          <w:rFonts w:ascii="Times New Roman" w:hAnsi="Times New Roman" w:cs="Times New Roman"/>
        </w:rPr>
      </w:pPr>
    </w:p>
    <w:p w14:paraId="444B8EA6" w14:textId="14104E42"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III</w:t>
      </w:r>
      <w:r w:rsidR="00F35708">
        <w:rPr>
          <w:rFonts w:ascii="Times New Roman" w:hAnsi="Times New Roman" w:cs="Times New Roman"/>
        </w:rPr>
        <w:t>.2</w:t>
      </w:r>
      <w:r w:rsidR="009A3B0E" w:rsidRPr="00F35708">
        <w:rPr>
          <w:rFonts w:ascii="Times New Roman" w:hAnsi="Times New Roman" w:cs="Times New Roman"/>
        </w:rPr>
        <w:t xml:space="preserve">. V případě, kdy </w:t>
      </w:r>
      <w:r w:rsidR="0057536B">
        <w:rPr>
          <w:rFonts w:ascii="Times New Roman" w:hAnsi="Times New Roman" w:cs="Times New Roman"/>
        </w:rPr>
        <w:t>D</w:t>
      </w:r>
      <w:r w:rsidR="009A3B0E" w:rsidRPr="00F35708">
        <w:rPr>
          <w:rFonts w:ascii="Times New Roman" w:hAnsi="Times New Roman" w:cs="Times New Roman"/>
        </w:rPr>
        <w:t xml:space="preserve">ílčí </w:t>
      </w:r>
      <w:r w:rsidR="0057536B">
        <w:rPr>
          <w:rFonts w:ascii="Times New Roman" w:hAnsi="Times New Roman" w:cs="Times New Roman"/>
        </w:rPr>
        <w:t xml:space="preserve">KS </w:t>
      </w:r>
      <w:r w:rsidR="009A3B0E" w:rsidRPr="00F35708">
        <w:rPr>
          <w:rFonts w:ascii="Times New Roman" w:hAnsi="Times New Roman" w:cs="Times New Roman"/>
        </w:rPr>
        <w:t>nebude sjednáno jinak</w:t>
      </w:r>
      <w:r w:rsidR="00451004" w:rsidRPr="00F35708">
        <w:rPr>
          <w:rFonts w:ascii="Times New Roman" w:hAnsi="Times New Roman" w:cs="Times New Roman"/>
        </w:rPr>
        <w:t>, je K</w:t>
      </w:r>
      <w:r w:rsidR="004516AB" w:rsidRPr="00F35708">
        <w:rPr>
          <w:rFonts w:ascii="Times New Roman" w:hAnsi="Times New Roman" w:cs="Times New Roman"/>
        </w:rPr>
        <w:t>upující povinen zaplatit P</w:t>
      </w:r>
      <w:r w:rsidR="009A3B0E" w:rsidRPr="00F35708">
        <w:rPr>
          <w:rFonts w:ascii="Times New Roman" w:hAnsi="Times New Roman" w:cs="Times New Roman"/>
        </w:rPr>
        <w:t xml:space="preserve">rodávajícímu kupní cenu dodávaného zboží </w:t>
      </w:r>
      <w:r w:rsidR="0057536B">
        <w:rPr>
          <w:rFonts w:ascii="Times New Roman" w:hAnsi="Times New Roman" w:cs="Times New Roman"/>
        </w:rPr>
        <w:t xml:space="preserve">dle Dílčí </w:t>
      </w:r>
      <w:r w:rsidR="00E70CFA">
        <w:rPr>
          <w:rFonts w:ascii="Times New Roman" w:hAnsi="Times New Roman" w:cs="Times New Roman"/>
        </w:rPr>
        <w:t>KS ve výši</w:t>
      </w:r>
      <w:r w:rsidR="009A3B0E" w:rsidRPr="00F35708">
        <w:rPr>
          <w:rFonts w:ascii="Times New Roman" w:hAnsi="Times New Roman" w:cs="Times New Roman"/>
        </w:rPr>
        <w:t xml:space="preserve">, </w:t>
      </w:r>
      <w:r>
        <w:rPr>
          <w:rFonts w:ascii="Times New Roman" w:hAnsi="Times New Roman" w:cs="Times New Roman"/>
        </w:rPr>
        <w:t>která je stanovena v příloze č.</w:t>
      </w:r>
      <w:r w:rsidR="00E70CFA">
        <w:rPr>
          <w:rFonts w:ascii="Times New Roman" w:hAnsi="Times New Roman" w:cs="Times New Roman"/>
        </w:rPr>
        <w:t> </w:t>
      </w:r>
      <w:r>
        <w:rPr>
          <w:rFonts w:ascii="Times New Roman" w:hAnsi="Times New Roman" w:cs="Times New Roman"/>
        </w:rPr>
        <w:t>1</w:t>
      </w:r>
      <w:r w:rsidR="009A3B0E" w:rsidRPr="00F35708">
        <w:rPr>
          <w:rFonts w:ascii="Times New Roman" w:hAnsi="Times New Roman" w:cs="Times New Roman"/>
        </w:rPr>
        <w:t xml:space="preserve"> této </w:t>
      </w:r>
      <w:r w:rsidR="00E70CFA">
        <w:rPr>
          <w:rFonts w:ascii="Times New Roman" w:hAnsi="Times New Roman" w:cs="Times New Roman"/>
        </w:rPr>
        <w:t>S</w:t>
      </w:r>
      <w:r w:rsidR="009A3B0E" w:rsidRPr="00F35708">
        <w:rPr>
          <w:rFonts w:ascii="Times New Roman" w:hAnsi="Times New Roman" w:cs="Times New Roman"/>
        </w:rPr>
        <w:t xml:space="preserve">mlouvy pro jednotlivé typy zboží. </w:t>
      </w:r>
    </w:p>
    <w:p w14:paraId="21AC5F95"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0F0F3E2C" w14:textId="3CB33FE3"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III</w:t>
      </w:r>
      <w:r w:rsidR="00F35708">
        <w:rPr>
          <w:rFonts w:ascii="Times New Roman" w:hAnsi="Times New Roman" w:cs="Times New Roman"/>
        </w:rPr>
        <w:t>.</w:t>
      </w:r>
      <w:r w:rsidR="00396AF2">
        <w:rPr>
          <w:rFonts w:ascii="Times New Roman" w:hAnsi="Times New Roman" w:cs="Times New Roman"/>
        </w:rPr>
        <w:t>3</w:t>
      </w:r>
      <w:r w:rsidR="009A3B0E" w:rsidRPr="00F35708">
        <w:rPr>
          <w:rFonts w:ascii="Times New Roman" w:hAnsi="Times New Roman" w:cs="Times New Roman"/>
        </w:rPr>
        <w:t>. Prod</w:t>
      </w:r>
      <w:r w:rsidR="00451004" w:rsidRPr="00F35708">
        <w:rPr>
          <w:rFonts w:ascii="Times New Roman" w:hAnsi="Times New Roman" w:cs="Times New Roman"/>
        </w:rPr>
        <w:t xml:space="preserve">ávajícímu vzniká právo </w:t>
      </w:r>
      <w:r w:rsidR="00B65297">
        <w:rPr>
          <w:rFonts w:ascii="Times New Roman" w:hAnsi="Times New Roman" w:cs="Times New Roman"/>
        </w:rPr>
        <w:t xml:space="preserve">vyfakturovat </w:t>
      </w:r>
      <w:r w:rsidR="00451004" w:rsidRPr="00F35708">
        <w:rPr>
          <w:rFonts w:ascii="Times New Roman" w:hAnsi="Times New Roman" w:cs="Times New Roman"/>
        </w:rPr>
        <w:t>K</w:t>
      </w:r>
      <w:r w:rsidR="009A3B0E" w:rsidRPr="00F35708">
        <w:rPr>
          <w:rFonts w:ascii="Times New Roman" w:hAnsi="Times New Roman" w:cs="Times New Roman"/>
        </w:rPr>
        <w:t>upujícímu kupní cenu za dodané zboží stanovenou v</w:t>
      </w:r>
      <w:r w:rsidR="00F35708">
        <w:rPr>
          <w:rFonts w:ascii="Times New Roman" w:hAnsi="Times New Roman" w:cs="Times New Roman"/>
        </w:rPr>
        <w:t xml:space="preserve">e smyslu odst. </w:t>
      </w:r>
      <w:r>
        <w:rPr>
          <w:rFonts w:ascii="Times New Roman" w:hAnsi="Times New Roman" w:cs="Times New Roman"/>
        </w:rPr>
        <w:t>III</w:t>
      </w:r>
      <w:r w:rsidR="00F35708">
        <w:rPr>
          <w:rFonts w:ascii="Times New Roman" w:hAnsi="Times New Roman" w:cs="Times New Roman"/>
        </w:rPr>
        <w:t xml:space="preserve">.1. a přílohy č. </w:t>
      </w:r>
      <w:r w:rsidR="00695946">
        <w:rPr>
          <w:rFonts w:ascii="Times New Roman" w:hAnsi="Times New Roman" w:cs="Times New Roman"/>
        </w:rPr>
        <w:t>1</w:t>
      </w:r>
      <w:r w:rsidR="009A3B0E" w:rsidRPr="00F35708">
        <w:rPr>
          <w:rFonts w:ascii="Times New Roman" w:hAnsi="Times New Roman" w:cs="Times New Roman"/>
        </w:rPr>
        <w:t xml:space="preserve"> této Smlouvy okamžikem dodání </w:t>
      </w:r>
      <w:r w:rsidR="00451004" w:rsidRPr="00F35708">
        <w:rPr>
          <w:rFonts w:ascii="Times New Roman" w:hAnsi="Times New Roman" w:cs="Times New Roman"/>
        </w:rPr>
        <w:t>zboží K</w:t>
      </w:r>
      <w:r w:rsidR="007C1EB0" w:rsidRPr="00F35708">
        <w:rPr>
          <w:rFonts w:ascii="Times New Roman" w:hAnsi="Times New Roman" w:cs="Times New Roman"/>
        </w:rPr>
        <w:t>upujícímu</w:t>
      </w:r>
      <w:r w:rsidR="009A3B0E" w:rsidRPr="00F35708">
        <w:rPr>
          <w:rFonts w:ascii="Times New Roman" w:hAnsi="Times New Roman" w:cs="Times New Roman"/>
        </w:rPr>
        <w:t>.</w:t>
      </w:r>
      <w:r w:rsidR="007C1EB0" w:rsidRPr="00F35708">
        <w:rPr>
          <w:rFonts w:ascii="Times New Roman" w:hAnsi="Times New Roman" w:cs="Times New Roman"/>
        </w:rPr>
        <w:t xml:space="preserve"> Kupní cena</w:t>
      </w:r>
      <w:r w:rsidR="00E70CFA">
        <w:rPr>
          <w:rFonts w:ascii="Times New Roman" w:hAnsi="Times New Roman" w:cs="Times New Roman"/>
        </w:rPr>
        <w:t xml:space="preserve"> za dodané zboží dle Dílčích KS </w:t>
      </w:r>
      <w:r w:rsidR="00451004" w:rsidRPr="00F35708">
        <w:rPr>
          <w:rFonts w:ascii="Times New Roman" w:hAnsi="Times New Roman" w:cs="Times New Roman"/>
        </w:rPr>
        <w:t>bude K</w:t>
      </w:r>
      <w:r w:rsidR="007C1EB0" w:rsidRPr="00F35708">
        <w:rPr>
          <w:rFonts w:ascii="Times New Roman" w:hAnsi="Times New Roman" w:cs="Times New Roman"/>
        </w:rPr>
        <w:t xml:space="preserve">upujícím uhrazena ve lhůtě </w:t>
      </w:r>
      <w:r w:rsidR="007C1EB0" w:rsidRPr="00F35708">
        <w:rPr>
          <w:rFonts w:ascii="Times New Roman" w:hAnsi="Times New Roman" w:cs="Times New Roman"/>
          <w:b/>
        </w:rPr>
        <w:t>splatnosti 30 dnů</w:t>
      </w:r>
      <w:r w:rsidR="007C1EB0" w:rsidRPr="00F35708">
        <w:rPr>
          <w:rFonts w:ascii="Times New Roman" w:hAnsi="Times New Roman" w:cs="Times New Roman"/>
        </w:rPr>
        <w:t xml:space="preserve"> b</w:t>
      </w:r>
      <w:r w:rsidR="004516AB" w:rsidRPr="00F35708">
        <w:rPr>
          <w:rFonts w:ascii="Times New Roman" w:hAnsi="Times New Roman" w:cs="Times New Roman"/>
        </w:rPr>
        <w:t>ezhotovostním převodem na účet P</w:t>
      </w:r>
      <w:r w:rsidR="007C1EB0" w:rsidRPr="00F35708">
        <w:rPr>
          <w:rFonts w:ascii="Times New Roman" w:hAnsi="Times New Roman" w:cs="Times New Roman"/>
        </w:rPr>
        <w:t>rodávajícího u peněžního ústav</w:t>
      </w:r>
      <w:r w:rsidR="004516AB" w:rsidRPr="00F35708">
        <w:rPr>
          <w:rFonts w:ascii="Times New Roman" w:hAnsi="Times New Roman" w:cs="Times New Roman"/>
        </w:rPr>
        <w:t>u na základě faktury vystavené P</w:t>
      </w:r>
      <w:r w:rsidR="007C1EB0" w:rsidRPr="00F35708">
        <w:rPr>
          <w:rFonts w:ascii="Times New Roman" w:hAnsi="Times New Roman" w:cs="Times New Roman"/>
        </w:rPr>
        <w:t>rodávajícím.</w:t>
      </w:r>
      <w:r w:rsidR="00B65297">
        <w:rPr>
          <w:rFonts w:ascii="Times New Roman" w:hAnsi="Times New Roman" w:cs="Times New Roman"/>
        </w:rPr>
        <w:t xml:space="preserve"> Faktura Prodávajícího musí mít náležitosti daňového dokladu v souladu s veškerými právními předpisy.</w:t>
      </w:r>
      <w:r w:rsidR="007C1EB0" w:rsidRPr="00F35708">
        <w:rPr>
          <w:rFonts w:ascii="Times New Roman" w:hAnsi="Times New Roman" w:cs="Times New Roman"/>
        </w:rPr>
        <w:t xml:space="preserve"> </w:t>
      </w:r>
      <w:r w:rsidR="009A3B0E" w:rsidRPr="00F35708">
        <w:rPr>
          <w:rFonts w:ascii="Times New Roman" w:hAnsi="Times New Roman" w:cs="Times New Roman"/>
        </w:rPr>
        <w:t xml:space="preserve"> </w:t>
      </w:r>
    </w:p>
    <w:p w14:paraId="56D0CDCA"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237393E1" w14:textId="6C58ECBE" w:rsidR="007C1EB0"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III</w:t>
      </w:r>
      <w:r w:rsidR="00F35708">
        <w:rPr>
          <w:rFonts w:ascii="Times New Roman" w:hAnsi="Times New Roman" w:cs="Times New Roman"/>
        </w:rPr>
        <w:t>.</w:t>
      </w:r>
      <w:r w:rsidR="00396AF2">
        <w:rPr>
          <w:rFonts w:ascii="Times New Roman" w:hAnsi="Times New Roman" w:cs="Times New Roman"/>
        </w:rPr>
        <w:t>4</w:t>
      </w:r>
      <w:r w:rsidR="004516AB" w:rsidRPr="00F35708">
        <w:rPr>
          <w:rFonts w:ascii="Times New Roman" w:hAnsi="Times New Roman" w:cs="Times New Roman"/>
        </w:rPr>
        <w:t>. Bude-li K</w:t>
      </w:r>
      <w:r w:rsidR="009A3B0E" w:rsidRPr="00F35708">
        <w:rPr>
          <w:rFonts w:ascii="Times New Roman" w:hAnsi="Times New Roman" w:cs="Times New Roman"/>
        </w:rPr>
        <w:t xml:space="preserve">upující v prodlení s úhradou kupní ceny nebo jakékoli její části delším než 14 dnů, má se za to, že tato Smlouva včetně </w:t>
      </w:r>
      <w:r w:rsidR="009E212A">
        <w:rPr>
          <w:rFonts w:ascii="Times New Roman" w:hAnsi="Times New Roman" w:cs="Times New Roman"/>
        </w:rPr>
        <w:t xml:space="preserve">konkrétní </w:t>
      </w:r>
      <w:r w:rsidR="00E70CFA">
        <w:rPr>
          <w:rFonts w:ascii="Times New Roman" w:hAnsi="Times New Roman" w:cs="Times New Roman"/>
        </w:rPr>
        <w:t>Dílčí KS</w:t>
      </w:r>
      <w:r w:rsidR="009A3B0E" w:rsidRPr="00F35708">
        <w:rPr>
          <w:rFonts w:ascii="Times New Roman" w:hAnsi="Times New Roman" w:cs="Times New Roman"/>
        </w:rPr>
        <w:t xml:space="preserve"> byla porušena podstatným způsobem.</w:t>
      </w:r>
    </w:p>
    <w:p w14:paraId="23FCDBE2" w14:textId="77777777" w:rsidR="007C1EB0" w:rsidRPr="00F35708" w:rsidRDefault="007C1EB0">
      <w:pPr>
        <w:widowControl w:val="0"/>
        <w:autoSpaceDE w:val="0"/>
        <w:autoSpaceDN w:val="0"/>
        <w:adjustRightInd w:val="0"/>
        <w:spacing w:after="0" w:line="240" w:lineRule="auto"/>
        <w:jc w:val="both"/>
        <w:rPr>
          <w:rFonts w:ascii="Times New Roman" w:hAnsi="Times New Roman" w:cs="Times New Roman"/>
        </w:rPr>
      </w:pPr>
    </w:p>
    <w:p w14:paraId="368C28F8" w14:textId="2A7F184E"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III</w:t>
      </w:r>
      <w:r w:rsidR="00F35708">
        <w:rPr>
          <w:rFonts w:ascii="Times New Roman" w:hAnsi="Times New Roman" w:cs="Times New Roman"/>
        </w:rPr>
        <w:t>.</w:t>
      </w:r>
      <w:r w:rsidR="00396AF2">
        <w:rPr>
          <w:rFonts w:ascii="Times New Roman" w:hAnsi="Times New Roman" w:cs="Times New Roman"/>
        </w:rPr>
        <w:t>5</w:t>
      </w:r>
      <w:r w:rsidR="007C1EB0" w:rsidRPr="00F35708">
        <w:rPr>
          <w:rFonts w:ascii="Times New Roman" w:hAnsi="Times New Roman" w:cs="Times New Roman"/>
        </w:rPr>
        <w:t>. Kupující je oprávněn vrátit Prodávajícímu fakturu bez nutnosti její úhrady, pokud faktura neobsahuje zákonné či smluvní náležitosti. Prodávající je povinen podle povahy nesprávnosti předmětnou fakturu opravit nebo nově vyhotovit. Vrácením faktury končí běh lhůty její splatnosti a nová lhůta splatnosti</w:t>
      </w:r>
      <w:r w:rsidR="0001762F" w:rsidRPr="00F35708">
        <w:rPr>
          <w:rFonts w:ascii="Times New Roman" w:hAnsi="Times New Roman" w:cs="Times New Roman"/>
        </w:rPr>
        <w:t xml:space="preserve"> poběží ode dne, kdy je Kupujícímu doručena opravená nebo nově vyhotovená faktura.</w:t>
      </w:r>
      <w:r w:rsidR="007C1EB0" w:rsidRPr="00F35708">
        <w:rPr>
          <w:rFonts w:ascii="Times New Roman" w:hAnsi="Times New Roman" w:cs="Times New Roman"/>
        </w:rPr>
        <w:t xml:space="preserve"> </w:t>
      </w:r>
      <w:r w:rsidR="009A3B0E" w:rsidRPr="00F35708">
        <w:rPr>
          <w:rFonts w:ascii="Times New Roman" w:hAnsi="Times New Roman" w:cs="Times New Roman"/>
        </w:rPr>
        <w:t xml:space="preserve"> </w:t>
      </w:r>
    </w:p>
    <w:p w14:paraId="3A0C90F4"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0F21B8D6"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IV.</w:t>
      </w:r>
    </w:p>
    <w:p w14:paraId="1BBC9534"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Dodací podmínky </w:t>
      </w:r>
    </w:p>
    <w:p w14:paraId="2CB4ACDB"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2A58138B" w14:textId="0FA827E5"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IV</w:t>
      </w:r>
      <w:r w:rsidR="009A3B0E" w:rsidRPr="00F35708">
        <w:rPr>
          <w:rFonts w:ascii="Times New Roman" w:hAnsi="Times New Roman" w:cs="Times New Roman"/>
        </w:rPr>
        <w:t>.1. Smluvní strany se vzájemně</w:t>
      </w:r>
      <w:r w:rsidR="004516AB" w:rsidRPr="00F35708">
        <w:rPr>
          <w:rFonts w:ascii="Times New Roman" w:hAnsi="Times New Roman" w:cs="Times New Roman"/>
        </w:rPr>
        <w:t xml:space="preserve"> dohodly, že zboží </w:t>
      </w:r>
      <w:r w:rsidR="00446BF0">
        <w:rPr>
          <w:rFonts w:ascii="Times New Roman" w:hAnsi="Times New Roman" w:cs="Times New Roman"/>
        </w:rPr>
        <w:t xml:space="preserve">na základě Dílčích KS </w:t>
      </w:r>
      <w:r w:rsidR="004516AB" w:rsidRPr="00F35708">
        <w:rPr>
          <w:rFonts w:ascii="Times New Roman" w:hAnsi="Times New Roman" w:cs="Times New Roman"/>
        </w:rPr>
        <w:t>bude dodáno Prodávajícím Kupujícímu na náklady P</w:t>
      </w:r>
      <w:r w:rsidR="009A3B0E" w:rsidRPr="00F35708">
        <w:rPr>
          <w:rFonts w:ascii="Times New Roman" w:hAnsi="Times New Roman" w:cs="Times New Roman"/>
        </w:rPr>
        <w:t>rodávajícího, a to na místo: p</w:t>
      </w:r>
      <w:r w:rsidR="00D138EB" w:rsidRPr="00F35708">
        <w:rPr>
          <w:rFonts w:ascii="Times New Roman" w:hAnsi="Times New Roman" w:cs="Times New Roman"/>
        </w:rPr>
        <w:t xml:space="preserve">rovozovny </w:t>
      </w:r>
      <w:r w:rsidR="00451004" w:rsidRPr="00F35708">
        <w:rPr>
          <w:rFonts w:ascii="Times New Roman" w:hAnsi="Times New Roman" w:cs="Times New Roman"/>
          <w:shd w:val="clear" w:color="auto" w:fill="FFFFFF" w:themeFill="background1"/>
        </w:rPr>
        <w:t>K</w:t>
      </w:r>
      <w:r w:rsidR="00D138EB" w:rsidRPr="00F35708">
        <w:rPr>
          <w:rFonts w:ascii="Times New Roman" w:hAnsi="Times New Roman" w:cs="Times New Roman"/>
          <w:shd w:val="clear" w:color="auto" w:fill="FFFFFF" w:themeFill="background1"/>
        </w:rPr>
        <w:t>upujícího</w:t>
      </w:r>
      <w:r w:rsidR="005216CA">
        <w:rPr>
          <w:rFonts w:ascii="Times New Roman" w:hAnsi="Times New Roman" w:cs="Times New Roman"/>
          <w:b/>
          <w:shd w:val="clear" w:color="auto" w:fill="FFFFFF" w:themeFill="background1"/>
        </w:rPr>
        <w:t xml:space="preserve"> K</w:t>
      </w:r>
      <w:r w:rsidR="00D138EB" w:rsidRPr="00F35708">
        <w:rPr>
          <w:rFonts w:ascii="Times New Roman" w:hAnsi="Times New Roman" w:cs="Times New Roman"/>
          <w:b/>
          <w:shd w:val="clear" w:color="auto" w:fill="FFFFFF" w:themeFill="background1"/>
        </w:rPr>
        <w:t>pt. Jaroše 2418,</w:t>
      </w:r>
      <w:r w:rsidR="00236402">
        <w:rPr>
          <w:rFonts w:ascii="Times New Roman" w:hAnsi="Times New Roman" w:cs="Times New Roman"/>
          <w:b/>
          <w:shd w:val="clear" w:color="auto" w:fill="FFFFFF" w:themeFill="background1"/>
        </w:rPr>
        <w:t xml:space="preserve"> Klokoty, 390 03 Tábor</w:t>
      </w:r>
      <w:r w:rsidR="00D138EB" w:rsidRPr="00F35708">
        <w:rPr>
          <w:rFonts w:ascii="Times New Roman" w:hAnsi="Times New Roman" w:cs="Times New Roman"/>
          <w:b/>
          <w:shd w:val="clear" w:color="auto" w:fill="FFFFFF" w:themeFill="background1"/>
        </w:rPr>
        <w:t>. Zboží bude dodáno v pracovních dnech v čase od 6:00 do 14:30 hodin.</w:t>
      </w:r>
    </w:p>
    <w:p w14:paraId="0FF28800"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66582CEF" w14:textId="68D435BC"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IV</w:t>
      </w:r>
      <w:r w:rsidR="009A3B0E" w:rsidRPr="00F35708">
        <w:rPr>
          <w:rFonts w:ascii="Times New Roman" w:hAnsi="Times New Roman" w:cs="Times New Roman"/>
        </w:rPr>
        <w:t xml:space="preserve">.2. Kupující je povinen zboží </w:t>
      </w:r>
      <w:r w:rsidR="00446BF0">
        <w:rPr>
          <w:rFonts w:ascii="Times New Roman" w:hAnsi="Times New Roman" w:cs="Times New Roman"/>
        </w:rPr>
        <w:t xml:space="preserve">dle Dílčích KS </w:t>
      </w:r>
      <w:r w:rsidR="009A3B0E" w:rsidRPr="00F35708">
        <w:rPr>
          <w:rFonts w:ascii="Times New Roman" w:hAnsi="Times New Roman" w:cs="Times New Roman"/>
        </w:rPr>
        <w:t>ve sjednaném termínu a místě převzít</w:t>
      </w:r>
      <w:r w:rsidR="00F35708">
        <w:rPr>
          <w:rFonts w:ascii="Times New Roman" w:hAnsi="Times New Roman" w:cs="Times New Roman"/>
        </w:rPr>
        <w:t>, nebo</w:t>
      </w:r>
      <w:r w:rsidR="009A3B0E" w:rsidRPr="00F35708">
        <w:rPr>
          <w:rFonts w:ascii="Times New Roman" w:hAnsi="Times New Roman" w:cs="Times New Roman"/>
        </w:rPr>
        <w:t xml:space="preserve"> zajistit jeh</w:t>
      </w:r>
      <w:r w:rsidR="00451004" w:rsidRPr="00F35708">
        <w:rPr>
          <w:rFonts w:ascii="Times New Roman" w:hAnsi="Times New Roman" w:cs="Times New Roman"/>
        </w:rPr>
        <w:t>o převzetí. V případě prodlení K</w:t>
      </w:r>
      <w:r w:rsidR="009A3B0E" w:rsidRPr="00F35708">
        <w:rPr>
          <w:rFonts w:ascii="Times New Roman" w:hAnsi="Times New Roman" w:cs="Times New Roman"/>
        </w:rPr>
        <w:t>upujícího s převzetím zbož</w:t>
      </w:r>
      <w:r w:rsidR="00451004" w:rsidRPr="00F35708">
        <w:rPr>
          <w:rFonts w:ascii="Times New Roman" w:hAnsi="Times New Roman" w:cs="Times New Roman"/>
        </w:rPr>
        <w:t>í je K</w:t>
      </w:r>
      <w:r w:rsidR="004516AB" w:rsidRPr="00F35708">
        <w:rPr>
          <w:rFonts w:ascii="Times New Roman" w:hAnsi="Times New Roman" w:cs="Times New Roman"/>
        </w:rPr>
        <w:t>upující povinen zaplatit P</w:t>
      </w:r>
      <w:r w:rsidR="009A3B0E" w:rsidRPr="00F35708">
        <w:rPr>
          <w:rFonts w:ascii="Times New Roman" w:hAnsi="Times New Roman" w:cs="Times New Roman"/>
        </w:rPr>
        <w:t>rodávajícímu smluvní pokutu ve výši 0,</w:t>
      </w:r>
      <w:r w:rsidR="00446BF0">
        <w:rPr>
          <w:rFonts w:ascii="Times New Roman" w:hAnsi="Times New Roman" w:cs="Times New Roman"/>
        </w:rPr>
        <w:t>0</w:t>
      </w:r>
      <w:r w:rsidR="009A3B0E" w:rsidRPr="00F35708">
        <w:rPr>
          <w:rFonts w:ascii="Times New Roman" w:hAnsi="Times New Roman" w:cs="Times New Roman"/>
        </w:rPr>
        <w:t>5</w:t>
      </w:r>
      <w:r w:rsidR="00446BF0">
        <w:rPr>
          <w:rFonts w:ascii="Times New Roman" w:hAnsi="Times New Roman" w:cs="Times New Roman"/>
        </w:rPr>
        <w:t> </w:t>
      </w:r>
      <w:r w:rsidR="009A3B0E" w:rsidRPr="00F35708">
        <w:rPr>
          <w:rFonts w:ascii="Times New Roman" w:hAnsi="Times New Roman" w:cs="Times New Roman"/>
        </w:rPr>
        <w:t>% z hodnoty kupní ceny daného zboží za každý den prodlení s převzetím zboží a zároveň je povinen uhradit náklady na opa</w:t>
      </w:r>
      <w:r w:rsidR="00451004" w:rsidRPr="00F35708">
        <w:rPr>
          <w:rFonts w:ascii="Times New Roman" w:hAnsi="Times New Roman" w:cs="Times New Roman"/>
        </w:rPr>
        <w:t xml:space="preserve">kovanou dopravu zboží. Bude-li </w:t>
      </w:r>
      <w:r w:rsidR="00451004" w:rsidRPr="00F35708">
        <w:rPr>
          <w:rFonts w:ascii="Times New Roman" w:hAnsi="Times New Roman" w:cs="Times New Roman"/>
        </w:rPr>
        <w:lastRenderedPageBreak/>
        <w:t>K</w:t>
      </w:r>
      <w:r w:rsidR="009A3B0E" w:rsidRPr="00F35708">
        <w:rPr>
          <w:rFonts w:ascii="Times New Roman" w:hAnsi="Times New Roman" w:cs="Times New Roman"/>
        </w:rPr>
        <w:t xml:space="preserve">upující v prodlení s převzetím zboží o více jak 14 kalendářních dní, má se za to, že Smlouva včetně dílčí smlouvy kupní byla porušena podstatným způsobem. </w:t>
      </w:r>
    </w:p>
    <w:p w14:paraId="5FC0AADC"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7D67922F" w14:textId="247A643C"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IV</w:t>
      </w:r>
      <w:r w:rsidR="009A3B0E" w:rsidRPr="00F35708">
        <w:rPr>
          <w:rFonts w:ascii="Times New Roman" w:hAnsi="Times New Roman" w:cs="Times New Roman"/>
        </w:rPr>
        <w:t>.3. Prodávající splní svůj závazek dodat objednané zboží v okamžiku, kdy</w:t>
      </w:r>
      <w:r w:rsidR="00451004" w:rsidRPr="00F35708">
        <w:rPr>
          <w:rFonts w:ascii="Times New Roman" w:hAnsi="Times New Roman" w:cs="Times New Roman"/>
        </w:rPr>
        <w:t xml:space="preserve"> toto zboží řádně a včas předá K</w:t>
      </w:r>
      <w:r w:rsidR="009A3B0E" w:rsidRPr="00F35708">
        <w:rPr>
          <w:rFonts w:ascii="Times New Roman" w:hAnsi="Times New Roman" w:cs="Times New Roman"/>
        </w:rPr>
        <w:t>upujícímu v místě n</w:t>
      </w:r>
      <w:r>
        <w:rPr>
          <w:rFonts w:ascii="Times New Roman" w:hAnsi="Times New Roman" w:cs="Times New Roman"/>
        </w:rPr>
        <w:t>ebo způsobem určeným podle čl. IV. 1. a čl. IV</w:t>
      </w:r>
      <w:r w:rsidR="009A3B0E" w:rsidRPr="00F35708">
        <w:rPr>
          <w:rFonts w:ascii="Times New Roman" w:hAnsi="Times New Roman" w:cs="Times New Roman"/>
        </w:rPr>
        <w:t>. 2</w:t>
      </w:r>
      <w:r w:rsidR="00451004" w:rsidRPr="00F35708">
        <w:rPr>
          <w:rFonts w:ascii="Times New Roman" w:hAnsi="Times New Roman" w:cs="Times New Roman"/>
        </w:rPr>
        <w:t>. této Smlouvy nebo kdy umožní K</w:t>
      </w:r>
      <w:r w:rsidR="009A3B0E" w:rsidRPr="00F35708">
        <w:rPr>
          <w:rFonts w:ascii="Times New Roman" w:hAnsi="Times New Roman" w:cs="Times New Roman"/>
        </w:rPr>
        <w:t>upujícímu ve sjednaném termínu dodání disponovat s předmětný</w:t>
      </w:r>
      <w:r w:rsidR="00451004" w:rsidRPr="00F35708">
        <w:rPr>
          <w:rFonts w:ascii="Times New Roman" w:hAnsi="Times New Roman" w:cs="Times New Roman"/>
        </w:rPr>
        <w:t>m zbožím ve stanoveném místě a K</w:t>
      </w:r>
      <w:r w:rsidR="009A3B0E" w:rsidRPr="00F35708">
        <w:rPr>
          <w:rFonts w:ascii="Times New Roman" w:hAnsi="Times New Roman" w:cs="Times New Roman"/>
        </w:rPr>
        <w:t xml:space="preserve">upující je v prodlení s převzetím dodávaného zboží. </w:t>
      </w:r>
      <w:r w:rsidR="002F5620" w:rsidRPr="00F35708">
        <w:rPr>
          <w:rFonts w:ascii="Times New Roman" w:hAnsi="Times New Roman" w:cs="Times New Roman"/>
        </w:rPr>
        <w:t xml:space="preserve">V případě prodlení Prodávajícího s dodáním zboží v dohodnutém termínu, </w:t>
      </w:r>
      <w:r w:rsidR="001F7342">
        <w:rPr>
          <w:rFonts w:ascii="Times New Roman" w:hAnsi="Times New Roman" w:cs="Times New Roman"/>
        </w:rPr>
        <w:t xml:space="preserve">nebo nedodání zboží v </w:t>
      </w:r>
      <w:r w:rsidR="001F7342" w:rsidRPr="00F35708">
        <w:rPr>
          <w:rFonts w:ascii="Times New Roman" w:hAnsi="Times New Roman" w:cs="Times New Roman"/>
        </w:rPr>
        <w:t xml:space="preserve">množství, jakosti a provedení, jež určuje dílčí kupní smlouva a tato Smlouva </w:t>
      </w:r>
      <w:r>
        <w:rPr>
          <w:rFonts w:ascii="Times New Roman" w:hAnsi="Times New Roman" w:cs="Times New Roman"/>
        </w:rPr>
        <w:t>(čl. V</w:t>
      </w:r>
      <w:r w:rsidR="001F7342">
        <w:rPr>
          <w:rFonts w:ascii="Times New Roman" w:hAnsi="Times New Roman" w:cs="Times New Roman"/>
        </w:rPr>
        <w:t xml:space="preserve">.1.), </w:t>
      </w:r>
      <w:r w:rsidR="002F5620" w:rsidRPr="00F35708">
        <w:rPr>
          <w:rFonts w:ascii="Times New Roman" w:hAnsi="Times New Roman" w:cs="Times New Roman"/>
        </w:rPr>
        <w:t>je Prodávající povinen zaplatit Kupujícímu smluvní pokutu ve výši 0,</w:t>
      </w:r>
      <w:r w:rsidR="00D24204">
        <w:rPr>
          <w:rFonts w:ascii="Times New Roman" w:hAnsi="Times New Roman" w:cs="Times New Roman"/>
        </w:rPr>
        <w:t>0</w:t>
      </w:r>
      <w:r w:rsidR="002F5620" w:rsidRPr="00F35708">
        <w:rPr>
          <w:rFonts w:ascii="Times New Roman" w:hAnsi="Times New Roman" w:cs="Times New Roman"/>
        </w:rPr>
        <w:t>5</w:t>
      </w:r>
      <w:r w:rsidR="00D24204">
        <w:rPr>
          <w:rFonts w:ascii="Times New Roman" w:hAnsi="Times New Roman" w:cs="Times New Roman"/>
        </w:rPr>
        <w:t> </w:t>
      </w:r>
      <w:r w:rsidR="002F5620" w:rsidRPr="00F35708">
        <w:rPr>
          <w:rFonts w:ascii="Times New Roman" w:hAnsi="Times New Roman" w:cs="Times New Roman"/>
        </w:rPr>
        <w:t xml:space="preserve">% z hodnoty kupní ceny daného zboží za každý den prodlení s dodáním zboží. </w:t>
      </w:r>
    </w:p>
    <w:p w14:paraId="0960143B"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45F4D85A" w14:textId="77777777"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IV</w:t>
      </w:r>
      <w:r w:rsidR="009A3B0E" w:rsidRPr="00F35708">
        <w:rPr>
          <w:rFonts w:ascii="Times New Roman" w:hAnsi="Times New Roman" w:cs="Times New Roman"/>
        </w:rPr>
        <w:t>.4. Obě smluvní strany se vzájemně dohodly, že zboží bude předáno na základě fyzické přejímky zboží uskutečněné</w:t>
      </w:r>
      <w:r w:rsidR="004516AB" w:rsidRPr="00F35708">
        <w:rPr>
          <w:rFonts w:ascii="Times New Roman" w:hAnsi="Times New Roman" w:cs="Times New Roman"/>
        </w:rPr>
        <w:t xml:space="preserve"> mezi oprávněnými pracovníky P</w:t>
      </w:r>
      <w:r w:rsidR="009A3B0E" w:rsidRPr="00F35708">
        <w:rPr>
          <w:rFonts w:ascii="Times New Roman" w:hAnsi="Times New Roman" w:cs="Times New Roman"/>
        </w:rPr>
        <w:t>rodáva</w:t>
      </w:r>
      <w:r w:rsidR="004516AB" w:rsidRPr="00F35708">
        <w:rPr>
          <w:rFonts w:ascii="Times New Roman" w:hAnsi="Times New Roman" w:cs="Times New Roman"/>
        </w:rPr>
        <w:t>jícího či dopravcem zajištěným P</w:t>
      </w:r>
      <w:r w:rsidR="009A3B0E" w:rsidRPr="00F35708">
        <w:rPr>
          <w:rFonts w:ascii="Times New Roman" w:hAnsi="Times New Roman" w:cs="Times New Roman"/>
        </w:rPr>
        <w:t>rodáva</w:t>
      </w:r>
      <w:r w:rsidR="00451004" w:rsidRPr="00F35708">
        <w:rPr>
          <w:rFonts w:ascii="Times New Roman" w:hAnsi="Times New Roman" w:cs="Times New Roman"/>
        </w:rPr>
        <w:t>jícím a oprávněnými pracovníky K</w:t>
      </w:r>
      <w:r w:rsidR="009A3B0E" w:rsidRPr="00F35708">
        <w:rPr>
          <w:rFonts w:ascii="Times New Roman" w:hAnsi="Times New Roman" w:cs="Times New Roman"/>
        </w:rPr>
        <w:t>upu</w:t>
      </w:r>
      <w:r w:rsidR="00451004" w:rsidRPr="00F35708">
        <w:rPr>
          <w:rFonts w:ascii="Times New Roman" w:hAnsi="Times New Roman" w:cs="Times New Roman"/>
        </w:rPr>
        <w:t>jícího či dopravcem zajištěným K</w:t>
      </w:r>
      <w:r w:rsidR="009A3B0E" w:rsidRPr="00F35708">
        <w:rPr>
          <w:rFonts w:ascii="Times New Roman" w:hAnsi="Times New Roman" w:cs="Times New Roman"/>
        </w:rPr>
        <w:t>upujícím, přičemž výsledek fyzické přejímky zboží musí být v</w:t>
      </w:r>
      <w:r w:rsidR="00D138EB" w:rsidRPr="00F35708">
        <w:rPr>
          <w:rFonts w:ascii="Times New Roman" w:hAnsi="Times New Roman" w:cs="Times New Roman"/>
        </w:rPr>
        <w:t>yznačen v dodacím nebo nákladovém</w:t>
      </w:r>
      <w:r w:rsidR="009A3B0E" w:rsidRPr="00F35708">
        <w:rPr>
          <w:rFonts w:ascii="Times New Roman" w:hAnsi="Times New Roman" w:cs="Times New Roman"/>
        </w:rPr>
        <w:t xml:space="preserve"> listě. </w:t>
      </w:r>
    </w:p>
    <w:p w14:paraId="5D1CC205"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334C250A" w14:textId="1842115C"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r>
      <w:r w:rsidR="00662F3E">
        <w:rPr>
          <w:rFonts w:ascii="Times New Roman" w:hAnsi="Times New Roman" w:cs="Times New Roman"/>
        </w:rPr>
        <w:t>IV</w:t>
      </w:r>
      <w:r w:rsidRPr="00F35708">
        <w:rPr>
          <w:rFonts w:ascii="Times New Roman" w:hAnsi="Times New Roman" w:cs="Times New Roman"/>
        </w:rPr>
        <w:t>.5. Prodávající je po</w:t>
      </w:r>
      <w:r w:rsidR="00451004" w:rsidRPr="00F35708">
        <w:rPr>
          <w:rFonts w:ascii="Times New Roman" w:hAnsi="Times New Roman" w:cs="Times New Roman"/>
        </w:rPr>
        <w:t>vinen v okamžiku předání zboží K</w:t>
      </w:r>
      <w:r w:rsidRPr="00F35708">
        <w:rPr>
          <w:rFonts w:ascii="Times New Roman" w:hAnsi="Times New Roman" w:cs="Times New Roman"/>
        </w:rPr>
        <w:t>up</w:t>
      </w:r>
      <w:r w:rsidR="00451004" w:rsidRPr="00F35708">
        <w:rPr>
          <w:rFonts w:ascii="Times New Roman" w:hAnsi="Times New Roman" w:cs="Times New Roman"/>
        </w:rPr>
        <w:t>ujícímu nebo dopravci určenému P</w:t>
      </w:r>
      <w:r w:rsidRPr="00F35708">
        <w:rPr>
          <w:rFonts w:ascii="Times New Roman" w:hAnsi="Times New Roman" w:cs="Times New Roman"/>
        </w:rPr>
        <w:t xml:space="preserve">rodávajícím předat spolu se zbožím doklady, které jsou nutné k převzetí a k užívání zboží, zejména doklady stanovené obecně závaznými právními předpisy a dále pak i doklady v rozsahu stanoveném </w:t>
      </w:r>
      <w:r w:rsidR="00D24204">
        <w:rPr>
          <w:rFonts w:ascii="Times New Roman" w:hAnsi="Times New Roman" w:cs="Times New Roman"/>
        </w:rPr>
        <w:t>D</w:t>
      </w:r>
      <w:r w:rsidRPr="00F35708">
        <w:rPr>
          <w:rFonts w:ascii="Times New Roman" w:hAnsi="Times New Roman" w:cs="Times New Roman"/>
        </w:rPr>
        <w:t xml:space="preserve">ílčí </w:t>
      </w:r>
      <w:r w:rsidR="00D24204">
        <w:rPr>
          <w:rFonts w:ascii="Times New Roman" w:hAnsi="Times New Roman" w:cs="Times New Roman"/>
        </w:rPr>
        <w:t>KS</w:t>
      </w:r>
      <w:r w:rsidRPr="00F35708">
        <w:rPr>
          <w:rFonts w:ascii="Times New Roman" w:hAnsi="Times New Roman" w:cs="Times New Roman"/>
        </w:rPr>
        <w:t xml:space="preserve">. </w:t>
      </w:r>
    </w:p>
    <w:p w14:paraId="0B35C7B4"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293AFA6A" w14:textId="6412C92E" w:rsidR="003B079A"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IV</w:t>
      </w:r>
      <w:r w:rsidR="009A3B0E" w:rsidRPr="00F35708">
        <w:rPr>
          <w:rFonts w:ascii="Times New Roman" w:hAnsi="Times New Roman" w:cs="Times New Roman"/>
        </w:rPr>
        <w:t>.6. Neurčí-li</w:t>
      </w:r>
      <w:r w:rsidR="00451004" w:rsidRPr="00F35708">
        <w:rPr>
          <w:rFonts w:ascii="Times New Roman" w:hAnsi="Times New Roman" w:cs="Times New Roman"/>
        </w:rPr>
        <w:t xml:space="preserve"> </w:t>
      </w:r>
      <w:r w:rsidR="00D24204">
        <w:rPr>
          <w:rFonts w:ascii="Times New Roman" w:hAnsi="Times New Roman" w:cs="Times New Roman"/>
        </w:rPr>
        <w:t>D</w:t>
      </w:r>
      <w:r w:rsidR="00D24204" w:rsidRPr="00F35708">
        <w:rPr>
          <w:rFonts w:ascii="Times New Roman" w:hAnsi="Times New Roman" w:cs="Times New Roman"/>
        </w:rPr>
        <w:t xml:space="preserve">ílčí </w:t>
      </w:r>
      <w:r w:rsidR="00D24204">
        <w:rPr>
          <w:rFonts w:ascii="Times New Roman" w:hAnsi="Times New Roman" w:cs="Times New Roman"/>
        </w:rPr>
        <w:t xml:space="preserve">KS </w:t>
      </w:r>
      <w:r w:rsidR="00451004" w:rsidRPr="00F35708">
        <w:rPr>
          <w:rFonts w:ascii="Times New Roman" w:hAnsi="Times New Roman" w:cs="Times New Roman"/>
        </w:rPr>
        <w:t>jinak, je P</w:t>
      </w:r>
      <w:r w:rsidR="009A3B0E" w:rsidRPr="00F35708">
        <w:rPr>
          <w:rFonts w:ascii="Times New Roman" w:hAnsi="Times New Roman" w:cs="Times New Roman"/>
        </w:rPr>
        <w:t xml:space="preserve">rodávající povinen zboží opatřit takovým obalem pro přepravu, který zabezpečuje řádné uchování a ochranu zboží před jeho poškozením. </w:t>
      </w:r>
    </w:p>
    <w:p w14:paraId="78597B38" w14:textId="77777777" w:rsidR="00EA69D1" w:rsidRDefault="00EA69D1">
      <w:pPr>
        <w:widowControl w:val="0"/>
        <w:autoSpaceDE w:val="0"/>
        <w:autoSpaceDN w:val="0"/>
        <w:adjustRightInd w:val="0"/>
        <w:spacing w:after="0" w:line="240" w:lineRule="auto"/>
        <w:jc w:val="both"/>
        <w:rPr>
          <w:rFonts w:ascii="Times New Roman" w:hAnsi="Times New Roman" w:cs="Times New Roman"/>
        </w:rPr>
      </w:pPr>
    </w:p>
    <w:p w14:paraId="28F7BD22" w14:textId="0A471C6D" w:rsidR="00EA69D1" w:rsidRPr="00F35708" w:rsidRDefault="00EA69D1">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 xml:space="preserve">IV.7. </w:t>
      </w:r>
      <w:r w:rsidRPr="00EA69D1">
        <w:rPr>
          <w:rFonts w:ascii="Times New Roman" w:hAnsi="Times New Roman" w:cs="Times New Roman"/>
        </w:rPr>
        <w:t>Zaplacením smluvní</w:t>
      </w:r>
      <w:r>
        <w:rPr>
          <w:rFonts w:ascii="Times New Roman" w:hAnsi="Times New Roman" w:cs="Times New Roman"/>
        </w:rPr>
        <w:t xml:space="preserve">ch pokut </w:t>
      </w:r>
      <w:r w:rsidR="00DF39A4">
        <w:rPr>
          <w:rFonts w:ascii="Times New Roman" w:hAnsi="Times New Roman" w:cs="Times New Roman"/>
        </w:rPr>
        <w:t xml:space="preserve">dle této Smlouvy </w:t>
      </w:r>
      <w:r w:rsidRPr="00EA69D1">
        <w:rPr>
          <w:rFonts w:ascii="Times New Roman" w:hAnsi="Times New Roman" w:cs="Times New Roman"/>
        </w:rPr>
        <w:t xml:space="preserve">nezaniká nárok </w:t>
      </w:r>
      <w:r>
        <w:rPr>
          <w:rFonts w:ascii="Times New Roman" w:hAnsi="Times New Roman" w:cs="Times New Roman"/>
        </w:rPr>
        <w:t xml:space="preserve">oprávněné smluvní strany </w:t>
      </w:r>
      <w:r w:rsidRPr="00EA69D1">
        <w:rPr>
          <w:rFonts w:ascii="Times New Roman" w:hAnsi="Times New Roman" w:cs="Times New Roman"/>
        </w:rPr>
        <w:t xml:space="preserve">na náhradu škody způsobené </w:t>
      </w:r>
      <w:r>
        <w:rPr>
          <w:rFonts w:ascii="Times New Roman" w:hAnsi="Times New Roman" w:cs="Times New Roman"/>
        </w:rPr>
        <w:t>jí</w:t>
      </w:r>
      <w:r w:rsidRPr="00EA69D1">
        <w:rPr>
          <w:rFonts w:ascii="Times New Roman" w:hAnsi="Times New Roman" w:cs="Times New Roman"/>
        </w:rPr>
        <w:t xml:space="preserve"> porušením povinnosti </w:t>
      </w:r>
      <w:r>
        <w:rPr>
          <w:rFonts w:ascii="Times New Roman" w:hAnsi="Times New Roman" w:cs="Times New Roman"/>
        </w:rPr>
        <w:t>druhé smluvní strany</w:t>
      </w:r>
      <w:r w:rsidRPr="00EA69D1">
        <w:rPr>
          <w:rFonts w:ascii="Times New Roman" w:hAnsi="Times New Roman" w:cs="Times New Roman"/>
        </w:rPr>
        <w:t xml:space="preserve">, na níž se smluvní pokuta vztahuje. Smluvní strany pro vztahy z této </w:t>
      </w:r>
      <w:r>
        <w:rPr>
          <w:rFonts w:ascii="Times New Roman" w:hAnsi="Times New Roman" w:cs="Times New Roman"/>
        </w:rPr>
        <w:t>S</w:t>
      </w:r>
      <w:r w:rsidRPr="00EA69D1">
        <w:rPr>
          <w:rFonts w:ascii="Times New Roman" w:hAnsi="Times New Roman" w:cs="Times New Roman"/>
        </w:rPr>
        <w:t>mlouvy výslovně vylučují použití § 2050 občanského zákoníku</w:t>
      </w:r>
    </w:p>
    <w:p w14:paraId="56A58CEC"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281C2076"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V.</w:t>
      </w:r>
    </w:p>
    <w:p w14:paraId="5A1629D4"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Odpovědnost za vady </w:t>
      </w:r>
    </w:p>
    <w:p w14:paraId="1F4F977D"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4B735859" w14:textId="7E88BA75"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V</w:t>
      </w:r>
      <w:r w:rsidR="009A3B0E" w:rsidRPr="00F35708">
        <w:rPr>
          <w:rFonts w:ascii="Times New Roman" w:hAnsi="Times New Roman" w:cs="Times New Roman"/>
        </w:rPr>
        <w:t xml:space="preserve">.1. Prodávající je povinen dodat zboží v množství, jakosti a provedení, jež určuje </w:t>
      </w:r>
      <w:r w:rsidR="00D24204">
        <w:rPr>
          <w:rFonts w:ascii="Times New Roman" w:hAnsi="Times New Roman" w:cs="Times New Roman"/>
        </w:rPr>
        <w:t>D</w:t>
      </w:r>
      <w:r w:rsidR="009A3B0E" w:rsidRPr="00F35708">
        <w:rPr>
          <w:rFonts w:ascii="Times New Roman" w:hAnsi="Times New Roman" w:cs="Times New Roman"/>
        </w:rPr>
        <w:t xml:space="preserve">ílčí </w:t>
      </w:r>
      <w:r w:rsidR="00D24204">
        <w:rPr>
          <w:rFonts w:ascii="Times New Roman" w:hAnsi="Times New Roman" w:cs="Times New Roman"/>
        </w:rPr>
        <w:t>KS</w:t>
      </w:r>
      <w:r w:rsidR="00C343E3">
        <w:rPr>
          <w:rFonts w:ascii="Times New Roman" w:hAnsi="Times New Roman" w:cs="Times New Roman"/>
        </w:rPr>
        <w:t>,</w:t>
      </w:r>
      <w:r w:rsidR="009A3B0E" w:rsidRPr="00F35708">
        <w:rPr>
          <w:rFonts w:ascii="Times New Roman" w:hAnsi="Times New Roman" w:cs="Times New Roman"/>
        </w:rPr>
        <w:t xml:space="preserve"> tato Smlouva</w:t>
      </w:r>
      <w:r w:rsidR="00C343E3">
        <w:rPr>
          <w:rFonts w:ascii="Times New Roman" w:hAnsi="Times New Roman" w:cs="Times New Roman"/>
        </w:rPr>
        <w:t xml:space="preserve"> a zadávací dokumentace veřejné zakázky s názvem: </w:t>
      </w:r>
      <w:r w:rsidR="00C343E3" w:rsidRPr="00B2275F">
        <w:rPr>
          <w:rFonts w:ascii="Times New Roman" w:hAnsi="Times New Roman" w:cs="Times New Roman"/>
          <w:b/>
        </w:rPr>
        <w:t>„</w:t>
      </w:r>
      <w:r w:rsidR="00B2275F" w:rsidRPr="00B2275F">
        <w:rPr>
          <w:rFonts w:ascii="Times New Roman" w:hAnsi="Times New Roman" w:cs="Times New Roman"/>
          <w:b/>
        </w:rPr>
        <w:t>Nákup s</w:t>
      </w:r>
      <w:r w:rsidR="00B367DB">
        <w:rPr>
          <w:rFonts w:ascii="Times New Roman" w:hAnsi="Times New Roman" w:cs="Times New Roman"/>
          <w:b/>
        </w:rPr>
        <w:t>poráků</w:t>
      </w:r>
      <w:r w:rsidR="00B2275F" w:rsidRPr="00B2275F">
        <w:rPr>
          <w:rFonts w:ascii="Times New Roman" w:hAnsi="Times New Roman" w:cs="Times New Roman"/>
          <w:b/>
        </w:rPr>
        <w:t xml:space="preserve"> společností BYTES Tábor s.r.o.,“</w:t>
      </w:r>
      <w:r w:rsidR="009A3B0E" w:rsidRPr="00B2275F">
        <w:rPr>
          <w:rFonts w:ascii="Times New Roman" w:hAnsi="Times New Roman" w:cs="Times New Roman"/>
          <w:b/>
        </w:rPr>
        <w:t xml:space="preserve"> </w:t>
      </w:r>
      <w:r w:rsidR="009A3B0E" w:rsidRPr="00F35708">
        <w:rPr>
          <w:rFonts w:ascii="Times New Roman" w:hAnsi="Times New Roman" w:cs="Times New Roman"/>
        </w:rPr>
        <w:t>včetně příslušné t</w:t>
      </w:r>
      <w:r w:rsidR="00451004" w:rsidRPr="00F35708">
        <w:rPr>
          <w:rFonts w:ascii="Times New Roman" w:hAnsi="Times New Roman" w:cs="Times New Roman"/>
        </w:rPr>
        <w:t xml:space="preserve">echnické dokumentace. </w:t>
      </w:r>
      <w:r w:rsidR="00D24204">
        <w:rPr>
          <w:rFonts w:ascii="Times New Roman" w:hAnsi="Times New Roman" w:cs="Times New Roman"/>
        </w:rPr>
        <w:t xml:space="preserve">Není-li jakost či provedení konkrétního zboží Dílčí KS výslovně sjednáno, má se za to, že je Prodávající povinen dodat takové zboží v obvyklé kvalitě, jakosti a provedení. </w:t>
      </w:r>
      <w:r w:rsidR="00451004" w:rsidRPr="00F35708">
        <w:rPr>
          <w:rFonts w:ascii="Times New Roman" w:hAnsi="Times New Roman" w:cs="Times New Roman"/>
        </w:rPr>
        <w:t>Jestliže P</w:t>
      </w:r>
      <w:r w:rsidR="009A3B0E" w:rsidRPr="00F35708">
        <w:rPr>
          <w:rFonts w:ascii="Times New Roman" w:hAnsi="Times New Roman" w:cs="Times New Roman"/>
        </w:rPr>
        <w:t>rodávající poruší sv</w:t>
      </w:r>
      <w:r w:rsidR="0001762F" w:rsidRPr="00F35708">
        <w:rPr>
          <w:rFonts w:ascii="Times New Roman" w:hAnsi="Times New Roman" w:cs="Times New Roman"/>
        </w:rPr>
        <w:t>é uvedené povinnosti, vznikají K</w:t>
      </w:r>
      <w:r w:rsidR="009A3B0E" w:rsidRPr="00F35708">
        <w:rPr>
          <w:rFonts w:ascii="Times New Roman" w:hAnsi="Times New Roman" w:cs="Times New Roman"/>
        </w:rPr>
        <w:t xml:space="preserve">upujícímu </w:t>
      </w:r>
      <w:r w:rsidR="00D24204">
        <w:rPr>
          <w:rFonts w:ascii="Times New Roman" w:hAnsi="Times New Roman" w:cs="Times New Roman"/>
        </w:rPr>
        <w:t>práva z vadného plnění</w:t>
      </w:r>
      <w:r w:rsidR="009A3B0E" w:rsidRPr="00F35708">
        <w:rPr>
          <w:rFonts w:ascii="Times New Roman" w:hAnsi="Times New Roman" w:cs="Times New Roman"/>
        </w:rPr>
        <w:t>, které se řídí ustanoveními § 2099 a násl. zák. č. 89/2012 Sb.</w:t>
      </w:r>
      <w:r w:rsidR="00D24204">
        <w:rPr>
          <w:rFonts w:ascii="Times New Roman" w:hAnsi="Times New Roman" w:cs="Times New Roman"/>
        </w:rPr>
        <w:t>, občanský zákoník, v platném znění (dále také jen „občanský zákoník“).</w:t>
      </w:r>
      <w:r w:rsidR="009A3B0E" w:rsidRPr="00F35708">
        <w:rPr>
          <w:rFonts w:ascii="Times New Roman" w:hAnsi="Times New Roman" w:cs="Times New Roman"/>
        </w:rPr>
        <w:t xml:space="preserve"> </w:t>
      </w:r>
      <w:r w:rsidR="004516AB" w:rsidRPr="00F35708">
        <w:rPr>
          <w:rFonts w:ascii="Times New Roman" w:hAnsi="Times New Roman" w:cs="Times New Roman"/>
        </w:rPr>
        <w:t xml:space="preserve">Nedodá-li Prodávající zboží ve stanoveném termínu, množství, jakosti a provedení, má se za to, že Smlouva </w:t>
      </w:r>
      <w:r w:rsidR="00D24204">
        <w:rPr>
          <w:rFonts w:ascii="Times New Roman" w:hAnsi="Times New Roman" w:cs="Times New Roman"/>
        </w:rPr>
        <w:t xml:space="preserve">a Dílčí KS </w:t>
      </w:r>
      <w:r w:rsidR="004516AB" w:rsidRPr="00F35708">
        <w:rPr>
          <w:rFonts w:ascii="Times New Roman" w:hAnsi="Times New Roman" w:cs="Times New Roman"/>
        </w:rPr>
        <w:t>byl</w:t>
      </w:r>
      <w:r w:rsidR="00D24204">
        <w:rPr>
          <w:rFonts w:ascii="Times New Roman" w:hAnsi="Times New Roman" w:cs="Times New Roman"/>
        </w:rPr>
        <w:t>y</w:t>
      </w:r>
      <w:r w:rsidR="004516AB" w:rsidRPr="00F35708">
        <w:rPr>
          <w:rFonts w:ascii="Times New Roman" w:hAnsi="Times New Roman" w:cs="Times New Roman"/>
        </w:rPr>
        <w:t xml:space="preserve"> porušen</w:t>
      </w:r>
      <w:r w:rsidR="00D24204">
        <w:rPr>
          <w:rFonts w:ascii="Times New Roman" w:hAnsi="Times New Roman" w:cs="Times New Roman"/>
        </w:rPr>
        <w:t>y</w:t>
      </w:r>
      <w:r w:rsidR="004516AB" w:rsidRPr="00F35708">
        <w:rPr>
          <w:rFonts w:ascii="Times New Roman" w:hAnsi="Times New Roman" w:cs="Times New Roman"/>
        </w:rPr>
        <w:t xml:space="preserve"> podstatným způsobem. </w:t>
      </w:r>
    </w:p>
    <w:p w14:paraId="2311222E"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6358FC00" w14:textId="4430DB69"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V</w:t>
      </w:r>
      <w:r w:rsidR="009A3B0E" w:rsidRPr="00F35708">
        <w:rPr>
          <w:rFonts w:ascii="Times New Roman" w:hAnsi="Times New Roman" w:cs="Times New Roman"/>
        </w:rPr>
        <w:t xml:space="preserve">.2. Kupující je oprávněn uplatnit </w:t>
      </w:r>
      <w:r w:rsidR="00D24204">
        <w:rPr>
          <w:rFonts w:ascii="Times New Roman" w:hAnsi="Times New Roman" w:cs="Times New Roman"/>
        </w:rPr>
        <w:t xml:space="preserve">práva z vadného plnění </w:t>
      </w:r>
      <w:r w:rsidR="009A3B0E" w:rsidRPr="00F35708">
        <w:rPr>
          <w:rFonts w:ascii="Times New Roman" w:hAnsi="Times New Roman" w:cs="Times New Roman"/>
        </w:rPr>
        <w:t>zboží pouz</w:t>
      </w:r>
      <w:r w:rsidR="00451004" w:rsidRPr="00F35708">
        <w:rPr>
          <w:rFonts w:ascii="Times New Roman" w:hAnsi="Times New Roman" w:cs="Times New Roman"/>
        </w:rPr>
        <w:t>e písemným oznámením doručeným P</w:t>
      </w:r>
      <w:r w:rsidR="009A3B0E" w:rsidRPr="00F35708">
        <w:rPr>
          <w:rFonts w:ascii="Times New Roman" w:hAnsi="Times New Roman" w:cs="Times New Roman"/>
        </w:rPr>
        <w:t xml:space="preserve">rodávajícímu. </w:t>
      </w:r>
    </w:p>
    <w:p w14:paraId="67C87C2A"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1150543E" w14:textId="13746698" w:rsidR="003B079A"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V</w:t>
      </w:r>
      <w:r w:rsidR="0001762F" w:rsidRPr="00F35708">
        <w:rPr>
          <w:rFonts w:ascii="Times New Roman" w:hAnsi="Times New Roman" w:cs="Times New Roman"/>
        </w:rPr>
        <w:t xml:space="preserve">.3. Prodávající </w:t>
      </w:r>
      <w:r w:rsidR="00D24204">
        <w:rPr>
          <w:rFonts w:ascii="Times New Roman" w:hAnsi="Times New Roman" w:cs="Times New Roman"/>
        </w:rPr>
        <w:t xml:space="preserve">poskytuje Kupujícímu záruku za jakost zboží ve smyslu § 2113 a násl. občanského zákoníku, a to </w:t>
      </w:r>
      <w:r w:rsidR="009B77E2">
        <w:rPr>
          <w:rFonts w:ascii="Times New Roman" w:hAnsi="Times New Roman" w:cs="Times New Roman"/>
        </w:rPr>
        <w:t xml:space="preserve">v délce 24 měsíců, pokud není výrobcem zboží poskytována záruční doba delší, pak Prodávající poskytuje Kupujícímu záruční dobu v délce poskytnuté výrobcem zboží. Prodávající je srozuměn s tím, že </w:t>
      </w:r>
      <w:r w:rsidR="0001762F" w:rsidRPr="00F35708">
        <w:rPr>
          <w:rFonts w:ascii="Times New Roman" w:hAnsi="Times New Roman" w:cs="Times New Roman"/>
        </w:rPr>
        <w:t xml:space="preserve">zboží je určeno k dalšímu </w:t>
      </w:r>
      <w:r w:rsidR="009B77E2">
        <w:rPr>
          <w:rFonts w:ascii="Times New Roman" w:hAnsi="Times New Roman" w:cs="Times New Roman"/>
        </w:rPr>
        <w:t>pře</w:t>
      </w:r>
      <w:r w:rsidR="0001762F" w:rsidRPr="00F35708">
        <w:rPr>
          <w:rFonts w:ascii="Times New Roman" w:hAnsi="Times New Roman" w:cs="Times New Roman"/>
        </w:rPr>
        <w:t>prodeji koncovému spotřebiteli</w:t>
      </w:r>
      <w:r w:rsidR="009B77E2">
        <w:rPr>
          <w:rFonts w:ascii="Times New Roman" w:hAnsi="Times New Roman" w:cs="Times New Roman"/>
        </w:rPr>
        <w:t xml:space="preserve"> – klientovi Kupujícího</w:t>
      </w:r>
      <w:r w:rsidR="0001762F" w:rsidRPr="00F35708">
        <w:rPr>
          <w:rFonts w:ascii="Times New Roman" w:hAnsi="Times New Roman" w:cs="Times New Roman"/>
        </w:rPr>
        <w:t xml:space="preserve">. </w:t>
      </w:r>
      <w:r w:rsidR="009B77E2">
        <w:rPr>
          <w:rFonts w:ascii="Times New Roman" w:hAnsi="Times New Roman" w:cs="Times New Roman"/>
        </w:rPr>
        <w:t xml:space="preserve">Záruční doba a reklamační lhůty začínají proto běžet </w:t>
      </w:r>
      <w:r w:rsidR="0001762F" w:rsidRPr="00F35708">
        <w:rPr>
          <w:rFonts w:ascii="Times New Roman" w:hAnsi="Times New Roman" w:cs="Times New Roman"/>
        </w:rPr>
        <w:t xml:space="preserve">prodejem </w:t>
      </w:r>
      <w:r w:rsidR="009B77E2">
        <w:rPr>
          <w:rFonts w:ascii="Times New Roman" w:hAnsi="Times New Roman" w:cs="Times New Roman"/>
        </w:rPr>
        <w:t xml:space="preserve">a předáním koncovému </w:t>
      </w:r>
      <w:r w:rsidR="0001762F" w:rsidRPr="00F35708">
        <w:rPr>
          <w:rFonts w:ascii="Times New Roman" w:hAnsi="Times New Roman" w:cs="Times New Roman"/>
        </w:rPr>
        <w:t>spotřebiteli na základě Kupujícím vyplněné</w:t>
      </w:r>
      <w:r w:rsidR="002C5CDD">
        <w:rPr>
          <w:rFonts w:ascii="Times New Roman" w:hAnsi="Times New Roman" w:cs="Times New Roman"/>
        </w:rPr>
        <w:t>ho</w:t>
      </w:r>
      <w:r w:rsidR="0001762F" w:rsidRPr="00F35708">
        <w:rPr>
          <w:rFonts w:ascii="Times New Roman" w:hAnsi="Times New Roman" w:cs="Times New Roman"/>
        </w:rPr>
        <w:t xml:space="preserve"> záruční</w:t>
      </w:r>
      <w:r w:rsidR="002C5CDD">
        <w:rPr>
          <w:rFonts w:ascii="Times New Roman" w:hAnsi="Times New Roman" w:cs="Times New Roman"/>
        </w:rPr>
        <w:t>ho</w:t>
      </w:r>
      <w:r w:rsidR="0001762F" w:rsidRPr="00F35708">
        <w:rPr>
          <w:rFonts w:ascii="Times New Roman" w:hAnsi="Times New Roman" w:cs="Times New Roman"/>
        </w:rPr>
        <w:t xml:space="preserve"> listu, případně jiným prokazatelným dokladem o koupi a instalaci zboží. </w:t>
      </w:r>
    </w:p>
    <w:p w14:paraId="51BC8119" w14:textId="77777777" w:rsidR="00FE2E78" w:rsidRDefault="00FE2E78">
      <w:pPr>
        <w:widowControl w:val="0"/>
        <w:autoSpaceDE w:val="0"/>
        <w:autoSpaceDN w:val="0"/>
        <w:adjustRightInd w:val="0"/>
        <w:spacing w:after="0" w:line="240" w:lineRule="auto"/>
        <w:jc w:val="both"/>
        <w:rPr>
          <w:rFonts w:ascii="Times New Roman" w:hAnsi="Times New Roman" w:cs="Times New Roman"/>
        </w:rPr>
      </w:pPr>
    </w:p>
    <w:p w14:paraId="47B18D39" w14:textId="168A1C39" w:rsidR="00FE2E78" w:rsidRDefault="00662F3E" w:rsidP="00FE2E78">
      <w:pPr>
        <w:suppressAutoHyphens/>
        <w:spacing w:after="0" w:line="240" w:lineRule="auto"/>
        <w:ind w:firstLine="567"/>
        <w:jc w:val="both"/>
        <w:rPr>
          <w:rFonts w:ascii="Times New Roman" w:eastAsia="SimSun" w:hAnsi="Times New Roman" w:cs="Mangal"/>
          <w:kern w:val="1"/>
          <w:szCs w:val="20"/>
          <w:lang w:eastAsia="hi-IN" w:bidi="hi-IN"/>
        </w:rPr>
      </w:pPr>
      <w:r>
        <w:rPr>
          <w:rFonts w:ascii="Times New Roman" w:eastAsia="SimSun" w:hAnsi="Times New Roman" w:cs="Mangal"/>
          <w:kern w:val="1"/>
          <w:szCs w:val="24"/>
          <w:lang w:eastAsia="hi-IN" w:bidi="hi-IN"/>
        </w:rPr>
        <w:t>V</w:t>
      </w:r>
      <w:r w:rsidR="00FE2E78" w:rsidRPr="00DD105C">
        <w:rPr>
          <w:rFonts w:ascii="Times New Roman" w:eastAsia="SimSun" w:hAnsi="Times New Roman" w:cs="Mangal"/>
          <w:kern w:val="1"/>
          <w:szCs w:val="24"/>
          <w:lang w:eastAsia="hi-IN" w:bidi="hi-IN"/>
        </w:rPr>
        <w:t>.4. V případě vzniku</w:t>
      </w:r>
      <w:r w:rsidR="009B77E2">
        <w:rPr>
          <w:rFonts w:ascii="Times New Roman" w:eastAsia="SimSun" w:hAnsi="Times New Roman" w:cs="Mangal"/>
          <w:kern w:val="1"/>
          <w:szCs w:val="24"/>
          <w:lang w:eastAsia="hi-IN" w:bidi="hi-IN"/>
        </w:rPr>
        <w:t xml:space="preserve"> či projevení se</w:t>
      </w:r>
      <w:r w:rsidR="00FE2E78" w:rsidRPr="00DD105C">
        <w:rPr>
          <w:rFonts w:ascii="Times New Roman" w:eastAsia="SimSun" w:hAnsi="Times New Roman" w:cs="Mangal"/>
          <w:kern w:val="1"/>
          <w:szCs w:val="24"/>
          <w:lang w:eastAsia="hi-IN" w:bidi="hi-IN"/>
        </w:rPr>
        <w:t xml:space="preserve"> vad </w:t>
      </w:r>
      <w:r w:rsidR="009B77E2">
        <w:rPr>
          <w:rFonts w:ascii="Times New Roman" w:eastAsia="SimSun" w:hAnsi="Times New Roman" w:cs="Mangal"/>
          <w:kern w:val="1"/>
          <w:szCs w:val="24"/>
          <w:lang w:eastAsia="hi-IN" w:bidi="hi-IN"/>
        </w:rPr>
        <w:t>zboží K</w:t>
      </w:r>
      <w:r w:rsidR="00FE2E78" w:rsidRPr="00DD105C">
        <w:rPr>
          <w:rFonts w:ascii="Times New Roman" w:eastAsia="SimSun" w:hAnsi="Times New Roman" w:cs="Mangal"/>
          <w:kern w:val="1"/>
          <w:szCs w:val="24"/>
          <w:lang w:eastAsia="hi-IN" w:bidi="hi-IN"/>
        </w:rPr>
        <w:t xml:space="preserve">upující bez zbytečného odkladu po jejich zjištění oznámí vady písemně </w:t>
      </w:r>
      <w:r w:rsidR="009B77E2">
        <w:rPr>
          <w:rFonts w:ascii="Times New Roman" w:eastAsia="SimSun" w:hAnsi="Times New Roman" w:cs="Mangal"/>
          <w:kern w:val="1"/>
          <w:szCs w:val="24"/>
          <w:lang w:eastAsia="hi-IN" w:bidi="hi-IN"/>
        </w:rPr>
        <w:t>P</w:t>
      </w:r>
      <w:r w:rsidR="009B77E2" w:rsidRPr="00DD105C">
        <w:rPr>
          <w:rFonts w:ascii="Times New Roman" w:eastAsia="SimSun" w:hAnsi="Times New Roman" w:cs="Mangal"/>
          <w:kern w:val="1"/>
          <w:szCs w:val="24"/>
          <w:lang w:eastAsia="hi-IN" w:bidi="hi-IN"/>
        </w:rPr>
        <w:t>rodávajícímu</w:t>
      </w:r>
      <w:r w:rsidR="00FE2E78" w:rsidRPr="00DD105C">
        <w:rPr>
          <w:rFonts w:ascii="Times New Roman" w:eastAsia="SimSun" w:hAnsi="Times New Roman" w:cs="Mangal"/>
          <w:kern w:val="1"/>
          <w:szCs w:val="24"/>
          <w:lang w:eastAsia="hi-IN" w:bidi="hi-IN"/>
        </w:rPr>
        <w:t xml:space="preserve">, a to doporučeným dopisem, faxem nebo elektronicky </w:t>
      </w:r>
      <w:r w:rsidR="00FE2E78" w:rsidRPr="00DD105C">
        <w:rPr>
          <w:rFonts w:ascii="Times New Roman" w:eastAsia="SimSun" w:hAnsi="Times New Roman" w:cs="Mangal"/>
          <w:kern w:val="1"/>
          <w:szCs w:val="24"/>
          <w:lang w:eastAsia="hi-IN" w:bidi="hi-IN"/>
        </w:rPr>
        <w:lastRenderedPageBreak/>
        <w:t>e-mailem a následně potvrzeným doporučeným dopisem.</w:t>
      </w:r>
      <w:r w:rsidR="00FE2E78" w:rsidRPr="00DD105C">
        <w:rPr>
          <w:rFonts w:ascii="Times New Roman" w:eastAsia="SimSun" w:hAnsi="Times New Roman" w:cs="Mangal"/>
          <w:kern w:val="1"/>
          <w:szCs w:val="20"/>
          <w:lang w:eastAsia="hi-IN" w:bidi="hi-IN"/>
        </w:rPr>
        <w:t xml:space="preserve"> Reklamaci vad lze uplatnit do uplynutí záruční doby.</w:t>
      </w:r>
      <w:r w:rsidR="002C5CDD">
        <w:rPr>
          <w:rFonts w:ascii="Times New Roman" w:eastAsia="SimSun" w:hAnsi="Times New Roman" w:cs="Mangal"/>
          <w:kern w:val="1"/>
          <w:szCs w:val="20"/>
          <w:lang w:eastAsia="hi-IN" w:bidi="hi-IN"/>
        </w:rPr>
        <w:t xml:space="preserve"> Kupují je oprávněn:</w:t>
      </w:r>
    </w:p>
    <w:p w14:paraId="6214E218" w14:textId="2A609178" w:rsidR="002C5CDD" w:rsidRDefault="002C5CDD" w:rsidP="00FE2E78">
      <w:pPr>
        <w:suppressAutoHyphens/>
        <w:spacing w:after="0" w:line="240" w:lineRule="auto"/>
        <w:ind w:firstLine="567"/>
        <w:jc w:val="both"/>
        <w:rPr>
          <w:rFonts w:ascii="Times New Roman" w:eastAsia="SimSun" w:hAnsi="Times New Roman" w:cs="Mangal"/>
          <w:kern w:val="1"/>
          <w:szCs w:val="20"/>
          <w:lang w:eastAsia="hi-IN" w:bidi="hi-IN"/>
        </w:rPr>
      </w:pPr>
      <w:r>
        <w:rPr>
          <w:rFonts w:ascii="Times New Roman" w:eastAsia="SimSun" w:hAnsi="Times New Roman" w:cs="Mangal"/>
          <w:kern w:val="1"/>
          <w:szCs w:val="20"/>
          <w:lang w:eastAsia="hi-IN" w:bidi="hi-IN"/>
        </w:rPr>
        <w:t>a) požadovat opravu vadného zboží,</w:t>
      </w:r>
      <w:r w:rsidR="009D5963">
        <w:rPr>
          <w:rFonts w:ascii="Times New Roman" w:eastAsia="SimSun" w:hAnsi="Times New Roman" w:cs="Mangal"/>
          <w:kern w:val="1"/>
          <w:szCs w:val="20"/>
          <w:lang w:eastAsia="hi-IN" w:bidi="hi-IN"/>
        </w:rPr>
        <w:t xml:space="preserve"> nebo</w:t>
      </w:r>
    </w:p>
    <w:p w14:paraId="218BA552" w14:textId="1467B44F" w:rsidR="002C5CDD" w:rsidRDefault="002C5CDD" w:rsidP="00FE2E78">
      <w:pPr>
        <w:suppressAutoHyphens/>
        <w:spacing w:after="0" w:line="240" w:lineRule="auto"/>
        <w:ind w:firstLine="567"/>
        <w:jc w:val="both"/>
        <w:rPr>
          <w:rFonts w:ascii="Times New Roman" w:eastAsia="SimSun" w:hAnsi="Times New Roman" w:cs="Mangal"/>
          <w:kern w:val="1"/>
          <w:szCs w:val="20"/>
          <w:lang w:eastAsia="hi-IN" w:bidi="hi-IN"/>
        </w:rPr>
      </w:pPr>
      <w:r>
        <w:rPr>
          <w:rFonts w:ascii="Times New Roman" w:eastAsia="SimSun" w:hAnsi="Times New Roman" w:cs="Mangal"/>
          <w:kern w:val="1"/>
          <w:szCs w:val="20"/>
          <w:lang w:eastAsia="hi-IN" w:bidi="hi-IN"/>
        </w:rPr>
        <w:t>b) požadovat výměnu zboží vadného za zboží bezvadné,</w:t>
      </w:r>
      <w:r w:rsidR="009D5963">
        <w:rPr>
          <w:rFonts w:ascii="Times New Roman" w:eastAsia="SimSun" w:hAnsi="Times New Roman" w:cs="Mangal"/>
          <w:kern w:val="1"/>
          <w:szCs w:val="20"/>
          <w:lang w:eastAsia="hi-IN" w:bidi="hi-IN"/>
        </w:rPr>
        <w:t xml:space="preserve"> nebo</w:t>
      </w:r>
    </w:p>
    <w:p w14:paraId="08CC6C07" w14:textId="34C93031" w:rsidR="002C5CDD" w:rsidRDefault="002C5CDD" w:rsidP="00FE2E78">
      <w:pPr>
        <w:suppressAutoHyphens/>
        <w:spacing w:after="0" w:line="240" w:lineRule="auto"/>
        <w:ind w:firstLine="567"/>
        <w:jc w:val="both"/>
        <w:rPr>
          <w:rFonts w:ascii="Times New Roman" w:eastAsia="SimSun" w:hAnsi="Times New Roman" w:cs="Mangal"/>
          <w:kern w:val="1"/>
          <w:szCs w:val="20"/>
          <w:lang w:eastAsia="hi-IN" w:bidi="hi-IN"/>
        </w:rPr>
      </w:pPr>
      <w:r>
        <w:rPr>
          <w:rFonts w:ascii="Times New Roman" w:eastAsia="SimSun" w:hAnsi="Times New Roman" w:cs="Mangal"/>
          <w:kern w:val="1"/>
          <w:szCs w:val="20"/>
          <w:lang w:eastAsia="hi-IN" w:bidi="hi-IN"/>
        </w:rPr>
        <w:t>c) požadovat přiměřenou slevu z kupní ceny,</w:t>
      </w:r>
      <w:r w:rsidR="009D5963">
        <w:rPr>
          <w:rFonts w:ascii="Times New Roman" w:eastAsia="SimSun" w:hAnsi="Times New Roman" w:cs="Mangal"/>
          <w:kern w:val="1"/>
          <w:szCs w:val="20"/>
          <w:lang w:eastAsia="hi-IN" w:bidi="hi-IN"/>
        </w:rPr>
        <w:t xml:space="preserve"> nebo</w:t>
      </w:r>
    </w:p>
    <w:p w14:paraId="1D485797" w14:textId="2E04C91B" w:rsidR="002C5CDD" w:rsidRDefault="002C5CDD" w:rsidP="00FE2E78">
      <w:pPr>
        <w:suppressAutoHyphens/>
        <w:spacing w:after="0" w:line="240" w:lineRule="auto"/>
        <w:ind w:firstLine="567"/>
        <w:jc w:val="both"/>
        <w:rPr>
          <w:rFonts w:ascii="Times New Roman" w:eastAsia="SimSun" w:hAnsi="Times New Roman" w:cs="Mangal"/>
          <w:kern w:val="1"/>
          <w:szCs w:val="20"/>
          <w:lang w:eastAsia="hi-IN" w:bidi="hi-IN"/>
        </w:rPr>
      </w:pPr>
      <w:r>
        <w:rPr>
          <w:rFonts w:ascii="Times New Roman" w:eastAsia="SimSun" w:hAnsi="Times New Roman" w:cs="Mangal"/>
          <w:kern w:val="1"/>
          <w:szCs w:val="20"/>
          <w:lang w:eastAsia="hi-IN" w:bidi="hi-IN"/>
        </w:rPr>
        <w:t>d) odstoupit od Dílčí KS a zboží vrátit Prodávajícímu,</w:t>
      </w:r>
    </w:p>
    <w:p w14:paraId="2F6DA7C4" w14:textId="77777777" w:rsidR="002C5CDD" w:rsidRDefault="002C5CDD" w:rsidP="00FE2E78">
      <w:pPr>
        <w:suppressAutoHyphens/>
        <w:spacing w:after="0" w:line="240" w:lineRule="auto"/>
        <w:ind w:firstLine="567"/>
        <w:jc w:val="both"/>
        <w:rPr>
          <w:rFonts w:ascii="Times New Roman" w:eastAsia="SimSun" w:hAnsi="Times New Roman" w:cs="Mangal"/>
          <w:kern w:val="1"/>
          <w:szCs w:val="20"/>
          <w:lang w:eastAsia="hi-IN" w:bidi="hi-IN"/>
        </w:rPr>
      </w:pPr>
    </w:p>
    <w:p w14:paraId="433F84A4" w14:textId="40F9C5C1" w:rsidR="002C5CDD" w:rsidRPr="00DD105C" w:rsidRDefault="002C5CDD" w:rsidP="00FE2E78">
      <w:pPr>
        <w:suppressAutoHyphens/>
        <w:spacing w:after="0" w:line="240" w:lineRule="auto"/>
        <w:ind w:firstLine="567"/>
        <w:jc w:val="both"/>
        <w:rPr>
          <w:rFonts w:ascii="Times New Roman" w:eastAsia="SimSun" w:hAnsi="Times New Roman" w:cs="Mangal"/>
          <w:kern w:val="1"/>
          <w:szCs w:val="20"/>
          <w:lang w:eastAsia="hi-IN" w:bidi="hi-IN"/>
        </w:rPr>
      </w:pPr>
      <w:r>
        <w:rPr>
          <w:rFonts w:ascii="Times New Roman" w:eastAsia="SimSun" w:hAnsi="Times New Roman" w:cs="Mangal"/>
          <w:kern w:val="1"/>
          <w:szCs w:val="20"/>
          <w:lang w:eastAsia="hi-IN" w:bidi="hi-IN"/>
        </w:rPr>
        <w:t>přičemž volba náleží vždy Kupujícímu.</w:t>
      </w:r>
    </w:p>
    <w:p w14:paraId="0183A831" w14:textId="77777777" w:rsidR="00FE2E78" w:rsidRPr="00DD105C" w:rsidRDefault="00FE2E78" w:rsidP="00FE2E78">
      <w:pPr>
        <w:suppressAutoHyphens/>
        <w:spacing w:after="0" w:line="240" w:lineRule="auto"/>
        <w:ind w:firstLine="567"/>
        <w:jc w:val="both"/>
        <w:rPr>
          <w:rFonts w:ascii="Times New Roman" w:eastAsia="SimSun" w:hAnsi="Times New Roman" w:cs="Mangal"/>
          <w:kern w:val="1"/>
          <w:szCs w:val="20"/>
          <w:lang w:eastAsia="hi-IN" w:bidi="hi-IN"/>
        </w:rPr>
      </w:pPr>
    </w:p>
    <w:p w14:paraId="32D8032B" w14:textId="72735F34" w:rsidR="00FE2E78" w:rsidRPr="00DD105C" w:rsidRDefault="00662F3E" w:rsidP="00FE2E78">
      <w:pPr>
        <w:suppressAutoHyphens/>
        <w:spacing w:after="0" w:line="240" w:lineRule="auto"/>
        <w:ind w:firstLine="567"/>
        <w:jc w:val="both"/>
        <w:rPr>
          <w:rFonts w:ascii="Times New Roman" w:eastAsia="SimSun" w:hAnsi="Times New Roman" w:cs="Mangal"/>
          <w:color w:val="FF0000"/>
          <w:kern w:val="1"/>
          <w:szCs w:val="20"/>
          <w:lang w:eastAsia="hi-IN" w:bidi="hi-IN"/>
        </w:rPr>
      </w:pPr>
      <w:r>
        <w:rPr>
          <w:rFonts w:ascii="Times New Roman" w:eastAsia="SimSun" w:hAnsi="Times New Roman" w:cs="Mangal"/>
          <w:kern w:val="1"/>
          <w:szCs w:val="20"/>
          <w:lang w:eastAsia="hi-IN" w:bidi="hi-IN"/>
        </w:rPr>
        <w:t>V</w:t>
      </w:r>
      <w:r w:rsidR="00FE2E78" w:rsidRPr="00DD105C">
        <w:rPr>
          <w:rFonts w:ascii="Times New Roman" w:eastAsia="SimSun" w:hAnsi="Times New Roman" w:cs="Mangal"/>
          <w:kern w:val="1"/>
          <w:szCs w:val="20"/>
          <w:lang w:eastAsia="hi-IN" w:bidi="hi-IN"/>
        </w:rPr>
        <w:t xml:space="preserve">.5. Po oznámení vad </w:t>
      </w:r>
      <w:r w:rsidR="009B77E2">
        <w:rPr>
          <w:rFonts w:ascii="Times New Roman" w:eastAsia="SimSun" w:hAnsi="Times New Roman" w:cs="Mangal"/>
          <w:kern w:val="1"/>
          <w:szCs w:val="20"/>
          <w:lang w:eastAsia="hi-IN" w:bidi="hi-IN"/>
        </w:rPr>
        <w:t>K</w:t>
      </w:r>
      <w:r w:rsidR="009B77E2" w:rsidRPr="00DD105C">
        <w:rPr>
          <w:rFonts w:ascii="Times New Roman" w:eastAsia="SimSun" w:hAnsi="Times New Roman" w:cs="Mangal"/>
          <w:kern w:val="1"/>
          <w:szCs w:val="20"/>
          <w:lang w:eastAsia="hi-IN" w:bidi="hi-IN"/>
        </w:rPr>
        <w:t>upujícím</w:t>
      </w:r>
      <w:r w:rsidR="009D5963">
        <w:rPr>
          <w:rFonts w:ascii="Times New Roman" w:eastAsia="SimSun" w:hAnsi="Times New Roman" w:cs="Mangal"/>
          <w:kern w:val="1"/>
          <w:szCs w:val="20"/>
          <w:lang w:eastAsia="hi-IN" w:bidi="hi-IN"/>
        </w:rPr>
        <w:t xml:space="preserve"> a požadavku Kupujícího dle čl. V.4. písm. a) této Smlouvy </w:t>
      </w:r>
      <w:r w:rsidR="00FE2E78" w:rsidRPr="00DD105C">
        <w:rPr>
          <w:rFonts w:ascii="Times New Roman" w:eastAsia="SimSun" w:hAnsi="Times New Roman" w:cs="Mangal"/>
          <w:kern w:val="1"/>
          <w:szCs w:val="20"/>
          <w:lang w:eastAsia="hi-IN" w:bidi="hi-IN"/>
        </w:rPr>
        <w:t xml:space="preserve">se </w:t>
      </w:r>
      <w:r w:rsidR="009B77E2">
        <w:rPr>
          <w:rFonts w:ascii="Times New Roman" w:eastAsia="SimSun" w:hAnsi="Times New Roman" w:cs="Mangal"/>
          <w:kern w:val="1"/>
          <w:szCs w:val="20"/>
          <w:lang w:eastAsia="hi-IN" w:bidi="hi-IN"/>
        </w:rPr>
        <w:t>P</w:t>
      </w:r>
      <w:r w:rsidR="009B77E2" w:rsidRPr="00DD105C">
        <w:rPr>
          <w:rFonts w:ascii="Times New Roman" w:eastAsia="SimSun" w:hAnsi="Times New Roman" w:cs="Mangal"/>
          <w:kern w:val="1"/>
          <w:szCs w:val="20"/>
          <w:lang w:eastAsia="hi-IN" w:bidi="hi-IN"/>
        </w:rPr>
        <w:t xml:space="preserve">rodávající </w:t>
      </w:r>
      <w:r w:rsidR="00FE2E78" w:rsidRPr="00DD105C">
        <w:rPr>
          <w:rFonts w:ascii="Times New Roman" w:eastAsia="SimSun" w:hAnsi="Times New Roman" w:cs="Mangal"/>
          <w:kern w:val="1"/>
          <w:szCs w:val="20"/>
          <w:lang w:eastAsia="hi-IN" w:bidi="hi-IN"/>
        </w:rPr>
        <w:t xml:space="preserve">zavazuje reklamované vady díla bezplatně odstranit, a to ve lhůtě do </w:t>
      </w:r>
      <w:r w:rsidR="006C6703">
        <w:rPr>
          <w:rFonts w:ascii="Times New Roman" w:eastAsia="SimSun" w:hAnsi="Times New Roman" w:cs="Mangal"/>
          <w:b/>
          <w:kern w:val="1"/>
          <w:szCs w:val="20"/>
          <w:lang w:eastAsia="hi-IN" w:bidi="hi-IN"/>
        </w:rPr>
        <w:t>14</w:t>
      </w:r>
      <w:r w:rsidR="00FE2E78" w:rsidRPr="00DD105C">
        <w:rPr>
          <w:rFonts w:ascii="Times New Roman" w:eastAsia="SimSun" w:hAnsi="Times New Roman" w:cs="Mangal"/>
          <w:kern w:val="1"/>
          <w:szCs w:val="20"/>
          <w:lang w:eastAsia="hi-IN" w:bidi="hi-IN"/>
        </w:rPr>
        <w:t xml:space="preserve"> kalendářních dnů, od doručení písemného oznámení vady </w:t>
      </w:r>
      <w:r w:rsidR="00B0215B" w:rsidRPr="00DD105C">
        <w:rPr>
          <w:rFonts w:ascii="Times New Roman" w:eastAsia="SimSun" w:hAnsi="Times New Roman" w:cs="Mangal"/>
          <w:kern w:val="1"/>
          <w:szCs w:val="20"/>
          <w:lang w:eastAsia="hi-IN" w:bidi="hi-IN"/>
        </w:rPr>
        <w:t>P</w:t>
      </w:r>
      <w:r w:rsidR="00FE2E78" w:rsidRPr="00DD105C">
        <w:rPr>
          <w:rFonts w:ascii="Times New Roman" w:eastAsia="SimSun" w:hAnsi="Times New Roman" w:cs="Mangal"/>
          <w:kern w:val="1"/>
          <w:szCs w:val="20"/>
          <w:lang w:eastAsia="hi-IN" w:bidi="hi-IN"/>
        </w:rPr>
        <w:t xml:space="preserve">rodávajícímu. V případě prodlení </w:t>
      </w:r>
      <w:r w:rsidR="009B77E2">
        <w:rPr>
          <w:rFonts w:ascii="Times New Roman" w:eastAsia="SimSun" w:hAnsi="Times New Roman" w:cs="Mangal"/>
          <w:kern w:val="1"/>
          <w:szCs w:val="20"/>
          <w:lang w:eastAsia="hi-IN" w:bidi="hi-IN"/>
        </w:rPr>
        <w:t>P</w:t>
      </w:r>
      <w:r w:rsidR="00FE2E78" w:rsidRPr="00DD105C">
        <w:rPr>
          <w:rFonts w:ascii="Times New Roman" w:eastAsia="SimSun" w:hAnsi="Times New Roman" w:cs="Mangal"/>
          <w:kern w:val="1"/>
          <w:szCs w:val="20"/>
          <w:lang w:eastAsia="hi-IN" w:bidi="hi-IN"/>
        </w:rPr>
        <w:t xml:space="preserve">rodávajícího s odstraněním reklamovaných vad má kupující právo pověřit tímto třetí osobu na náklady </w:t>
      </w:r>
      <w:r w:rsidR="009B77E2">
        <w:rPr>
          <w:rFonts w:ascii="Times New Roman" w:eastAsia="SimSun" w:hAnsi="Times New Roman" w:cs="Mangal"/>
          <w:kern w:val="1"/>
          <w:szCs w:val="20"/>
          <w:lang w:eastAsia="hi-IN" w:bidi="hi-IN"/>
        </w:rPr>
        <w:t>P</w:t>
      </w:r>
      <w:r w:rsidR="00FE2E78" w:rsidRPr="00DD105C">
        <w:rPr>
          <w:rFonts w:ascii="Times New Roman" w:eastAsia="SimSun" w:hAnsi="Times New Roman" w:cs="Mangal"/>
          <w:kern w:val="1"/>
          <w:szCs w:val="20"/>
          <w:lang w:eastAsia="hi-IN" w:bidi="hi-IN"/>
        </w:rPr>
        <w:t xml:space="preserve">rodávajícího, a to v případě, že </w:t>
      </w:r>
      <w:r w:rsidR="009B77E2">
        <w:rPr>
          <w:rFonts w:ascii="Times New Roman" w:eastAsia="SimSun" w:hAnsi="Times New Roman" w:cs="Mangal"/>
          <w:kern w:val="1"/>
          <w:szCs w:val="20"/>
          <w:lang w:eastAsia="hi-IN" w:bidi="hi-IN"/>
        </w:rPr>
        <w:t>P</w:t>
      </w:r>
      <w:r w:rsidR="009B77E2" w:rsidRPr="00DD105C">
        <w:rPr>
          <w:rFonts w:ascii="Times New Roman" w:eastAsia="SimSun" w:hAnsi="Times New Roman" w:cs="Mangal"/>
          <w:kern w:val="1"/>
          <w:szCs w:val="20"/>
          <w:lang w:eastAsia="hi-IN" w:bidi="hi-IN"/>
        </w:rPr>
        <w:t xml:space="preserve">rodávající </w:t>
      </w:r>
      <w:r w:rsidR="00FE2E78" w:rsidRPr="00DD105C">
        <w:rPr>
          <w:rFonts w:ascii="Times New Roman" w:eastAsia="SimSun" w:hAnsi="Times New Roman" w:cs="Mangal"/>
          <w:kern w:val="1"/>
          <w:szCs w:val="20"/>
          <w:lang w:eastAsia="hi-IN" w:bidi="hi-IN"/>
        </w:rPr>
        <w:t>neodstraní vady ani po opětovné písemné výzvě se stanovením dodatečné lhůty pro odstranění vad.</w:t>
      </w:r>
      <w:r w:rsidR="00FE2E78" w:rsidRPr="00DD105C">
        <w:rPr>
          <w:rFonts w:ascii="Times New Roman" w:eastAsia="SimSun" w:hAnsi="Times New Roman" w:cs="Mangal"/>
          <w:color w:val="FF0000"/>
          <w:kern w:val="1"/>
          <w:szCs w:val="20"/>
          <w:lang w:eastAsia="hi-IN" w:bidi="hi-IN"/>
        </w:rPr>
        <w:t xml:space="preserve"> </w:t>
      </w:r>
    </w:p>
    <w:p w14:paraId="23FE5846" w14:textId="77777777" w:rsidR="00FE2E78" w:rsidRDefault="00FE2E78">
      <w:pPr>
        <w:widowControl w:val="0"/>
        <w:autoSpaceDE w:val="0"/>
        <w:autoSpaceDN w:val="0"/>
        <w:adjustRightInd w:val="0"/>
        <w:spacing w:after="0" w:line="240" w:lineRule="auto"/>
        <w:jc w:val="both"/>
        <w:rPr>
          <w:rFonts w:ascii="Times New Roman" w:hAnsi="Times New Roman" w:cs="Times New Roman"/>
        </w:rPr>
      </w:pPr>
    </w:p>
    <w:p w14:paraId="27B2711E" w14:textId="2CA509A8" w:rsidR="009D5963" w:rsidRDefault="009D5963" w:rsidP="009D5963">
      <w:pPr>
        <w:widowControl w:val="0"/>
        <w:autoSpaceDE w:val="0"/>
        <w:autoSpaceDN w:val="0"/>
        <w:adjustRightInd w:val="0"/>
        <w:spacing w:after="0" w:line="240" w:lineRule="auto"/>
        <w:ind w:firstLine="567"/>
        <w:jc w:val="both"/>
        <w:rPr>
          <w:rFonts w:ascii="Times New Roman" w:eastAsia="SimSun" w:hAnsi="Times New Roman" w:cs="Mangal"/>
          <w:kern w:val="1"/>
          <w:szCs w:val="20"/>
          <w:lang w:eastAsia="hi-IN" w:bidi="hi-IN"/>
        </w:rPr>
      </w:pPr>
      <w:r>
        <w:rPr>
          <w:rFonts w:ascii="Times New Roman" w:eastAsia="SimSun" w:hAnsi="Times New Roman" w:cs="Mangal"/>
          <w:kern w:val="1"/>
          <w:szCs w:val="20"/>
          <w:lang w:eastAsia="hi-IN" w:bidi="hi-IN"/>
        </w:rPr>
        <w:t>V</w:t>
      </w:r>
      <w:r w:rsidRPr="00DD105C">
        <w:rPr>
          <w:rFonts w:ascii="Times New Roman" w:eastAsia="SimSun" w:hAnsi="Times New Roman" w:cs="Mangal"/>
          <w:kern w:val="1"/>
          <w:szCs w:val="20"/>
          <w:lang w:eastAsia="hi-IN" w:bidi="hi-IN"/>
        </w:rPr>
        <w:t>.</w:t>
      </w:r>
      <w:r>
        <w:rPr>
          <w:rFonts w:ascii="Times New Roman" w:eastAsia="SimSun" w:hAnsi="Times New Roman" w:cs="Mangal"/>
          <w:kern w:val="1"/>
          <w:szCs w:val="20"/>
          <w:lang w:eastAsia="hi-IN" w:bidi="hi-IN"/>
        </w:rPr>
        <w:t>6</w:t>
      </w:r>
      <w:r w:rsidRPr="00DD105C">
        <w:rPr>
          <w:rFonts w:ascii="Times New Roman" w:eastAsia="SimSun" w:hAnsi="Times New Roman" w:cs="Mangal"/>
          <w:kern w:val="1"/>
          <w:szCs w:val="20"/>
          <w:lang w:eastAsia="hi-IN" w:bidi="hi-IN"/>
        </w:rPr>
        <w:t xml:space="preserve">. Po oznámení vad </w:t>
      </w:r>
      <w:r>
        <w:rPr>
          <w:rFonts w:ascii="Times New Roman" w:eastAsia="SimSun" w:hAnsi="Times New Roman" w:cs="Mangal"/>
          <w:kern w:val="1"/>
          <w:szCs w:val="20"/>
          <w:lang w:eastAsia="hi-IN" w:bidi="hi-IN"/>
        </w:rPr>
        <w:t>K</w:t>
      </w:r>
      <w:r w:rsidRPr="00DD105C">
        <w:rPr>
          <w:rFonts w:ascii="Times New Roman" w:eastAsia="SimSun" w:hAnsi="Times New Roman" w:cs="Mangal"/>
          <w:kern w:val="1"/>
          <w:szCs w:val="20"/>
          <w:lang w:eastAsia="hi-IN" w:bidi="hi-IN"/>
        </w:rPr>
        <w:t>upujícím</w:t>
      </w:r>
      <w:r>
        <w:rPr>
          <w:rFonts w:ascii="Times New Roman" w:eastAsia="SimSun" w:hAnsi="Times New Roman" w:cs="Mangal"/>
          <w:kern w:val="1"/>
          <w:szCs w:val="20"/>
          <w:lang w:eastAsia="hi-IN" w:bidi="hi-IN"/>
        </w:rPr>
        <w:t xml:space="preserve"> a požadavku Kupujícího dle čl. V.4. písm. b) této Smlouvy </w:t>
      </w:r>
      <w:r w:rsidRPr="00DD105C">
        <w:rPr>
          <w:rFonts w:ascii="Times New Roman" w:eastAsia="SimSun" w:hAnsi="Times New Roman" w:cs="Mangal"/>
          <w:kern w:val="1"/>
          <w:szCs w:val="20"/>
          <w:lang w:eastAsia="hi-IN" w:bidi="hi-IN"/>
        </w:rPr>
        <w:t xml:space="preserve">se </w:t>
      </w:r>
      <w:r>
        <w:rPr>
          <w:rFonts w:ascii="Times New Roman" w:eastAsia="SimSun" w:hAnsi="Times New Roman" w:cs="Mangal"/>
          <w:kern w:val="1"/>
          <w:szCs w:val="20"/>
          <w:lang w:eastAsia="hi-IN" w:bidi="hi-IN"/>
        </w:rPr>
        <w:t>P</w:t>
      </w:r>
      <w:r w:rsidRPr="00DD105C">
        <w:rPr>
          <w:rFonts w:ascii="Times New Roman" w:eastAsia="SimSun" w:hAnsi="Times New Roman" w:cs="Mangal"/>
          <w:kern w:val="1"/>
          <w:szCs w:val="20"/>
          <w:lang w:eastAsia="hi-IN" w:bidi="hi-IN"/>
        </w:rPr>
        <w:t xml:space="preserve">rodávající zavazuje </w:t>
      </w:r>
      <w:r>
        <w:rPr>
          <w:rFonts w:ascii="Times New Roman" w:eastAsia="SimSun" w:hAnsi="Times New Roman" w:cs="Mangal"/>
          <w:kern w:val="1"/>
          <w:szCs w:val="20"/>
          <w:lang w:eastAsia="hi-IN" w:bidi="hi-IN"/>
        </w:rPr>
        <w:t>vyměnit bezplatně vadné zboží za bezvadné zboží</w:t>
      </w:r>
      <w:r w:rsidRPr="00DD105C">
        <w:rPr>
          <w:rFonts w:ascii="Times New Roman" w:eastAsia="SimSun" w:hAnsi="Times New Roman" w:cs="Mangal"/>
          <w:kern w:val="1"/>
          <w:szCs w:val="20"/>
          <w:lang w:eastAsia="hi-IN" w:bidi="hi-IN"/>
        </w:rPr>
        <w:t xml:space="preserve">, a to ve lhůtě do </w:t>
      </w:r>
      <w:r>
        <w:rPr>
          <w:rFonts w:ascii="Times New Roman" w:eastAsia="SimSun" w:hAnsi="Times New Roman" w:cs="Mangal"/>
          <w:b/>
          <w:kern w:val="1"/>
          <w:szCs w:val="20"/>
          <w:lang w:eastAsia="hi-IN" w:bidi="hi-IN"/>
        </w:rPr>
        <w:t>14</w:t>
      </w:r>
      <w:r w:rsidRPr="00DD105C">
        <w:rPr>
          <w:rFonts w:ascii="Times New Roman" w:eastAsia="SimSun" w:hAnsi="Times New Roman" w:cs="Mangal"/>
          <w:kern w:val="1"/>
          <w:szCs w:val="20"/>
          <w:lang w:eastAsia="hi-IN" w:bidi="hi-IN"/>
        </w:rPr>
        <w:t xml:space="preserve"> kalendářních dnů, od doručení písemného oznámení vady Prodávajícímu. </w:t>
      </w:r>
      <w:r w:rsidR="00B05D81">
        <w:rPr>
          <w:rFonts w:ascii="Times New Roman" w:eastAsia="SimSun" w:hAnsi="Times New Roman" w:cs="Mangal"/>
          <w:kern w:val="1"/>
          <w:szCs w:val="20"/>
          <w:lang w:eastAsia="hi-IN" w:bidi="hi-IN"/>
        </w:rPr>
        <w:t xml:space="preserve">U vyměněného zboží počínají lhůty dle čl. V.3. této smlouvy běžet od počátku. </w:t>
      </w:r>
      <w:r w:rsidRPr="00DD105C">
        <w:rPr>
          <w:rFonts w:ascii="Times New Roman" w:eastAsia="SimSun" w:hAnsi="Times New Roman" w:cs="Mangal"/>
          <w:kern w:val="1"/>
          <w:szCs w:val="20"/>
          <w:lang w:eastAsia="hi-IN" w:bidi="hi-IN"/>
        </w:rPr>
        <w:t xml:space="preserve">V případě prodlení </w:t>
      </w:r>
      <w:r>
        <w:rPr>
          <w:rFonts w:ascii="Times New Roman" w:eastAsia="SimSun" w:hAnsi="Times New Roman" w:cs="Mangal"/>
          <w:kern w:val="1"/>
          <w:szCs w:val="20"/>
          <w:lang w:eastAsia="hi-IN" w:bidi="hi-IN"/>
        </w:rPr>
        <w:t>P</w:t>
      </w:r>
      <w:r w:rsidRPr="00DD105C">
        <w:rPr>
          <w:rFonts w:ascii="Times New Roman" w:eastAsia="SimSun" w:hAnsi="Times New Roman" w:cs="Mangal"/>
          <w:kern w:val="1"/>
          <w:szCs w:val="20"/>
          <w:lang w:eastAsia="hi-IN" w:bidi="hi-IN"/>
        </w:rPr>
        <w:t>rodávajícího s</w:t>
      </w:r>
      <w:r>
        <w:rPr>
          <w:rFonts w:ascii="Times New Roman" w:eastAsia="SimSun" w:hAnsi="Times New Roman" w:cs="Mangal"/>
          <w:kern w:val="1"/>
          <w:szCs w:val="20"/>
          <w:lang w:eastAsia="hi-IN" w:bidi="hi-IN"/>
        </w:rPr>
        <w:t xml:space="preserve"> dodáním bezvadného zboží výměnou za zboží vadné, je Prodávající povinen zaplatit Kupujícímu smluvní pokutu ve výši 0,05 % z ceny nedodaného bezvadného zboží za každý započatý den prodlení s jeho dodáním. </w:t>
      </w:r>
    </w:p>
    <w:p w14:paraId="2DA332CB" w14:textId="77777777" w:rsidR="009D5963" w:rsidRDefault="009D5963" w:rsidP="009D5963">
      <w:pPr>
        <w:widowControl w:val="0"/>
        <w:autoSpaceDE w:val="0"/>
        <w:autoSpaceDN w:val="0"/>
        <w:adjustRightInd w:val="0"/>
        <w:spacing w:after="0" w:line="240" w:lineRule="auto"/>
        <w:ind w:firstLine="567"/>
        <w:jc w:val="both"/>
        <w:rPr>
          <w:rFonts w:ascii="Times New Roman" w:eastAsia="SimSun" w:hAnsi="Times New Roman" w:cs="Mangal"/>
          <w:kern w:val="1"/>
          <w:szCs w:val="20"/>
          <w:lang w:eastAsia="hi-IN" w:bidi="hi-IN"/>
        </w:rPr>
      </w:pPr>
    </w:p>
    <w:p w14:paraId="067B8818" w14:textId="4250FC03" w:rsidR="009D5963" w:rsidRDefault="009D5963" w:rsidP="009D5963">
      <w:pPr>
        <w:widowControl w:val="0"/>
        <w:autoSpaceDE w:val="0"/>
        <w:autoSpaceDN w:val="0"/>
        <w:adjustRightInd w:val="0"/>
        <w:spacing w:after="0" w:line="240" w:lineRule="auto"/>
        <w:ind w:firstLine="567"/>
        <w:jc w:val="both"/>
        <w:rPr>
          <w:rFonts w:ascii="Times New Roman" w:eastAsia="SimSun" w:hAnsi="Times New Roman" w:cs="Mangal"/>
          <w:kern w:val="1"/>
          <w:szCs w:val="20"/>
          <w:lang w:eastAsia="hi-IN" w:bidi="hi-IN"/>
        </w:rPr>
      </w:pPr>
      <w:r>
        <w:rPr>
          <w:rFonts w:ascii="Times New Roman" w:eastAsia="SimSun" w:hAnsi="Times New Roman" w:cs="Mangal"/>
          <w:kern w:val="1"/>
          <w:szCs w:val="20"/>
          <w:lang w:eastAsia="hi-IN" w:bidi="hi-IN"/>
        </w:rPr>
        <w:t>V</w:t>
      </w:r>
      <w:r w:rsidRPr="00DD105C">
        <w:rPr>
          <w:rFonts w:ascii="Times New Roman" w:eastAsia="SimSun" w:hAnsi="Times New Roman" w:cs="Mangal"/>
          <w:kern w:val="1"/>
          <w:szCs w:val="20"/>
          <w:lang w:eastAsia="hi-IN" w:bidi="hi-IN"/>
        </w:rPr>
        <w:t>.</w:t>
      </w:r>
      <w:r>
        <w:rPr>
          <w:rFonts w:ascii="Times New Roman" w:eastAsia="SimSun" w:hAnsi="Times New Roman" w:cs="Mangal"/>
          <w:kern w:val="1"/>
          <w:szCs w:val="20"/>
          <w:lang w:eastAsia="hi-IN" w:bidi="hi-IN"/>
        </w:rPr>
        <w:t>7</w:t>
      </w:r>
      <w:r w:rsidRPr="00DD105C">
        <w:rPr>
          <w:rFonts w:ascii="Times New Roman" w:eastAsia="SimSun" w:hAnsi="Times New Roman" w:cs="Mangal"/>
          <w:kern w:val="1"/>
          <w:szCs w:val="20"/>
          <w:lang w:eastAsia="hi-IN" w:bidi="hi-IN"/>
        </w:rPr>
        <w:t xml:space="preserve">. Po oznámení vad </w:t>
      </w:r>
      <w:r>
        <w:rPr>
          <w:rFonts w:ascii="Times New Roman" w:eastAsia="SimSun" w:hAnsi="Times New Roman" w:cs="Mangal"/>
          <w:kern w:val="1"/>
          <w:szCs w:val="20"/>
          <w:lang w:eastAsia="hi-IN" w:bidi="hi-IN"/>
        </w:rPr>
        <w:t>K</w:t>
      </w:r>
      <w:r w:rsidRPr="00DD105C">
        <w:rPr>
          <w:rFonts w:ascii="Times New Roman" w:eastAsia="SimSun" w:hAnsi="Times New Roman" w:cs="Mangal"/>
          <w:kern w:val="1"/>
          <w:szCs w:val="20"/>
          <w:lang w:eastAsia="hi-IN" w:bidi="hi-IN"/>
        </w:rPr>
        <w:t>upujícím</w:t>
      </w:r>
      <w:r>
        <w:rPr>
          <w:rFonts w:ascii="Times New Roman" w:eastAsia="SimSun" w:hAnsi="Times New Roman" w:cs="Mangal"/>
          <w:kern w:val="1"/>
          <w:szCs w:val="20"/>
          <w:lang w:eastAsia="hi-IN" w:bidi="hi-IN"/>
        </w:rPr>
        <w:t xml:space="preserve"> a požadavku Kupujícího dle čl. V.4. písm. c) této Smlouvy </w:t>
      </w:r>
      <w:r w:rsidRPr="00DD105C">
        <w:rPr>
          <w:rFonts w:ascii="Times New Roman" w:eastAsia="SimSun" w:hAnsi="Times New Roman" w:cs="Mangal"/>
          <w:kern w:val="1"/>
          <w:szCs w:val="20"/>
          <w:lang w:eastAsia="hi-IN" w:bidi="hi-IN"/>
        </w:rPr>
        <w:t xml:space="preserve">se </w:t>
      </w:r>
      <w:r>
        <w:rPr>
          <w:rFonts w:ascii="Times New Roman" w:eastAsia="SimSun" w:hAnsi="Times New Roman" w:cs="Mangal"/>
          <w:kern w:val="1"/>
          <w:szCs w:val="20"/>
          <w:lang w:eastAsia="hi-IN" w:bidi="hi-IN"/>
        </w:rPr>
        <w:t>P</w:t>
      </w:r>
      <w:r w:rsidRPr="00DD105C">
        <w:rPr>
          <w:rFonts w:ascii="Times New Roman" w:eastAsia="SimSun" w:hAnsi="Times New Roman" w:cs="Mangal"/>
          <w:kern w:val="1"/>
          <w:szCs w:val="20"/>
          <w:lang w:eastAsia="hi-IN" w:bidi="hi-IN"/>
        </w:rPr>
        <w:t xml:space="preserve">rodávající zavazuje </w:t>
      </w:r>
      <w:r>
        <w:rPr>
          <w:rFonts w:ascii="Times New Roman" w:eastAsia="SimSun" w:hAnsi="Times New Roman" w:cs="Mangal"/>
          <w:kern w:val="1"/>
          <w:szCs w:val="20"/>
          <w:lang w:eastAsia="hi-IN" w:bidi="hi-IN"/>
        </w:rPr>
        <w:t xml:space="preserve">uhradit Kupujícímu požadovanou přiměřenou slevu </w:t>
      </w:r>
      <w:r w:rsidRPr="00DD105C">
        <w:rPr>
          <w:rFonts w:ascii="Times New Roman" w:eastAsia="SimSun" w:hAnsi="Times New Roman" w:cs="Mangal"/>
          <w:kern w:val="1"/>
          <w:szCs w:val="20"/>
          <w:lang w:eastAsia="hi-IN" w:bidi="hi-IN"/>
        </w:rPr>
        <w:t xml:space="preserve">ve lhůtě do </w:t>
      </w:r>
      <w:r>
        <w:rPr>
          <w:rFonts w:ascii="Times New Roman" w:eastAsia="SimSun" w:hAnsi="Times New Roman" w:cs="Mangal"/>
          <w:b/>
          <w:kern w:val="1"/>
          <w:szCs w:val="20"/>
          <w:lang w:eastAsia="hi-IN" w:bidi="hi-IN"/>
        </w:rPr>
        <w:t>14</w:t>
      </w:r>
      <w:r w:rsidRPr="00DD105C">
        <w:rPr>
          <w:rFonts w:ascii="Times New Roman" w:eastAsia="SimSun" w:hAnsi="Times New Roman" w:cs="Mangal"/>
          <w:kern w:val="1"/>
          <w:szCs w:val="20"/>
          <w:lang w:eastAsia="hi-IN" w:bidi="hi-IN"/>
        </w:rPr>
        <w:t xml:space="preserve"> kalendářních dnů, od doručení písemného oznámení vady Prodávajícímu. V případě prodlení </w:t>
      </w:r>
      <w:r>
        <w:rPr>
          <w:rFonts w:ascii="Times New Roman" w:eastAsia="SimSun" w:hAnsi="Times New Roman" w:cs="Mangal"/>
          <w:kern w:val="1"/>
          <w:szCs w:val="20"/>
          <w:lang w:eastAsia="hi-IN" w:bidi="hi-IN"/>
        </w:rPr>
        <w:t>P</w:t>
      </w:r>
      <w:r w:rsidRPr="00DD105C">
        <w:rPr>
          <w:rFonts w:ascii="Times New Roman" w:eastAsia="SimSun" w:hAnsi="Times New Roman" w:cs="Mangal"/>
          <w:kern w:val="1"/>
          <w:szCs w:val="20"/>
          <w:lang w:eastAsia="hi-IN" w:bidi="hi-IN"/>
        </w:rPr>
        <w:t>rodávajícího s</w:t>
      </w:r>
      <w:r>
        <w:rPr>
          <w:rFonts w:ascii="Times New Roman" w:eastAsia="SimSun" w:hAnsi="Times New Roman" w:cs="Mangal"/>
          <w:kern w:val="1"/>
          <w:szCs w:val="20"/>
          <w:lang w:eastAsia="hi-IN" w:bidi="hi-IN"/>
        </w:rPr>
        <w:t> úhradou požadované přiměřené slevy, je Prodávající povinen zaplatit Kupujícímu smluvní pokutu ve výši 0,05 % z dlužné částky za každý započatý den prodlení s jeho dodáním.</w:t>
      </w:r>
    </w:p>
    <w:p w14:paraId="655E5D15" w14:textId="77777777" w:rsidR="009D5963" w:rsidRDefault="009D5963" w:rsidP="009D5963">
      <w:pPr>
        <w:widowControl w:val="0"/>
        <w:autoSpaceDE w:val="0"/>
        <w:autoSpaceDN w:val="0"/>
        <w:adjustRightInd w:val="0"/>
        <w:spacing w:after="0" w:line="240" w:lineRule="auto"/>
        <w:ind w:firstLine="567"/>
        <w:jc w:val="both"/>
        <w:rPr>
          <w:rFonts w:ascii="Times New Roman" w:eastAsia="SimSun" w:hAnsi="Times New Roman" w:cs="Mangal"/>
          <w:kern w:val="1"/>
          <w:szCs w:val="20"/>
          <w:lang w:eastAsia="hi-IN" w:bidi="hi-IN"/>
        </w:rPr>
      </w:pPr>
    </w:p>
    <w:p w14:paraId="6FAD730F" w14:textId="3B4BCFD5" w:rsidR="009D5963" w:rsidRPr="00F35708" w:rsidRDefault="009D5963" w:rsidP="00021534">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eastAsia="SimSun" w:hAnsi="Times New Roman" w:cs="Mangal"/>
          <w:kern w:val="1"/>
          <w:szCs w:val="20"/>
          <w:lang w:eastAsia="hi-IN" w:bidi="hi-IN"/>
        </w:rPr>
        <w:t>V</w:t>
      </w:r>
      <w:r w:rsidRPr="00DD105C">
        <w:rPr>
          <w:rFonts w:ascii="Times New Roman" w:eastAsia="SimSun" w:hAnsi="Times New Roman" w:cs="Mangal"/>
          <w:kern w:val="1"/>
          <w:szCs w:val="20"/>
          <w:lang w:eastAsia="hi-IN" w:bidi="hi-IN"/>
        </w:rPr>
        <w:t>.</w:t>
      </w:r>
      <w:r>
        <w:rPr>
          <w:rFonts w:ascii="Times New Roman" w:eastAsia="SimSun" w:hAnsi="Times New Roman" w:cs="Mangal"/>
          <w:kern w:val="1"/>
          <w:szCs w:val="20"/>
          <w:lang w:eastAsia="hi-IN" w:bidi="hi-IN"/>
        </w:rPr>
        <w:t>8</w:t>
      </w:r>
      <w:r w:rsidRPr="00DD105C">
        <w:rPr>
          <w:rFonts w:ascii="Times New Roman" w:eastAsia="SimSun" w:hAnsi="Times New Roman" w:cs="Mangal"/>
          <w:kern w:val="1"/>
          <w:szCs w:val="20"/>
          <w:lang w:eastAsia="hi-IN" w:bidi="hi-IN"/>
        </w:rPr>
        <w:t xml:space="preserve">. Po oznámení vad </w:t>
      </w:r>
      <w:r>
        <w:rPr>
          <w:rFonts w:ascii="Times New Roman" w:eastAsia="SimSun" w:hAnsi="Times New Roman" w:cs="Mangal"/>
          <w:kern w:val="1"/>
          <w:szCs w:val="20"/>
          <w:lang w:eastAsia="hi-IN" w:bidi="hi-IN"/>
        </w:rPr>
        <w:t>K</w:t>
      </w:r>
      <w:r w:rsidRPr="00DD105C">
        <w:rPr>
          <w:rFonts w:ascii="Times New Roman" w:eastAsia="SimSun" w:hAnsi="Times New Roman" w:cs="Mangal"/>
          <w:kern w:val="1"/>
          <w:szCs w:val="20"/>
          <w:lang w:eastAsia="hi-IN" w:bidi="hi-IN"/>
        </w:rPr>
        <w:t>upujícím</w:t>
      </w:r>
      <w:r>
        <w:rPr>
          <w:rFonts w:ascii="Times New Roman" w:eastAsia="SimSun" w:hAnsi="Times New Roman" w:cs="Mangal"/>
          <w:kern w:val="1"/>
          <w:szCs w:val="20"/>
          <w:lang w:eastAsia="hi-IN" w:bidi="hi-IN"/>
        </w:rPr>
        <w:t xml:space="preserve"> a požadavku Kupujícího dle čl. V.4. písm. d) této Smlouvy </w:t>
      </w:r>
      <w:r w:rsidRPr="00DD105C">
        <w:rPr>
          <w:rFonts w:ascii="Times New Roman" w:eastAsia="SimSun" w:hAnsi="Times New Roman" w:cs="Mangal"/>
          <w:kern w:val="1"/>
          <w:szCs w:val="20"/>
          <w:lang w:eastAsia="hi-IN" w:bidi="hi-IN"/>
        </w:rPr>
        <w:t xml:space="preserve">se </w:t>
      </w:r>
      <w:r>
        <w:rPr>
          <w:rFonts w:ascii="Times New Roman" w:eastAsia="SimSun" w:hAnsi="Times New Roman" w:cs="Mangal"/>
          <w:kern w:val="1"/>
          <w:szCs w:val="20"/>
          <w:lang w:eastAsia="hi-IN" w:bidi="hi-IN"/>
        </w:rPr>
        <w:t>P</w:t>
      </w:r>
      <w:r w:rsidRPr="00DD105C">
        <w:rPr>
          <w:rFonts w:ascii="Times New Roman" w:eastAsia="SimSun" w:hAnsi="Times New Roman" w:cs="Mangal"/>
          <w:kern w:val="1"/>
          <w:szCs w:val="20"/>
          <w:lang w:eastAsia="hi-IN" w:bidi="hi-IN"/>
        </w:rPr>
        <w:t xml:space="preserve">rodávající zavazuje ve lhůtě do </w:t>
      </w:r>
      <w:r>
        <w:rPr>
          <w:rFonts w:ascii="Times New Roman" w:eastAsia="SimSun" w:hAnsi="Times New Roman" w:cs="Mangal"/>
          <w:b/>
          <w:kern w:val="1"/>
          <w:szCs w:val="20"/>
          <w:lang w:eastAsia="hi-IN" w:bidi="hi-IN"/>
        </w:rPr>
        <w:t>14</w:t>
      </w:r>
      <w:r w:rsidRPr="00DD105C">
        <w:rPr>
          <w:rFonts w:ascii="Times New Roman" w:eastAsia="SimSun" w:hAnsi="Times New Roman" w:cs="Mangal"/>
          <w:kern w:val="1"/>
          <w:szCs w:val="20"/>
          <w:lang w:eastAsia="hi-IN" w:bidi="hi-IN"/>
        </w:rPr>
        <w:t xml:space="preserve"> kalendářních dnů, od doručení písemného oznámení vady Prodávajícímu</w:t>
      </w:r>
      <w:r>
        <w:rPr>
          <w:rFonts w:ascii="Times New Roman" w:eastAsia="SimSun" w:hAnsi="Times New Roman" w:cs="Mangal"/>
          <w:kern w:val="1"/>
          <w:szCs w:val="20"/>
          <w:lang w:eastAsia="hi-IN" w:bidi="hi-IN"/>
        </w:rPr>
        <w:t>, vrátit Kupujícímu uhrazenou kupní cenu za vracené zboží</w:t>
      </w:r>
      <w:r w:rsidRPr="00DD105C">
        <w:rPr>
          <w:rFonts w:ascii="Times New Roman" w:eastAsia="SimSun" w:hAnsi="Times New Roman" w:cs="Mangal"/>
          <w:kern w:val="1"/>
          <w:szCs w:val="20"/>
          <w:lang w:eastAsia="hi-IN" w:bidi="hi-IN"/>
        </w:rPr>
        <w:t xml:space="preserve">. V případě prodlení </w:t>
      </w:r>
      <w:r>
        <w:rPr>
          <w:rFonts w:ascii="Times New Roman" w:eastAsia="SimSun" w:hAnsi="Times New Roman" w:cs="Mangal"/>
          <w:kern w:val="1"/>
          <w:szCs w:val="20"/>
          <w:lang w:eastAsia="hi-IN" w:bidi="hi-IN"/>
        </w:rPr>
        <w:t>P</w:t>
      </w:r>
      <w:r w:rsidRPr="00DD105C">
        <w:rPr>
          <w:rFonts w:ascii="Times New Roman" w:eastAsia="SimSun" w:hAnsi="Times New Roman" w:cs="Mangal"/>
          <w:kern w:val="1"/>
          <w:szCs w:val="20"/>
          <w:lang w:eastAsia="hi-IN" w:bidi="hi-IN"/>
        </w:rPr>
        <w:t>rodávajícího s</w:t>
      </w:r>
      <w:r>
        <w:rPr>
          <w:rFonts w:ascii="Times New Roman" w:eastAsia="SimSun" w:hAnsi="Times New Roman" w:cs="Mangal"/>
          <w:kern w:val="1"/>
          <w:szCs w:val="20"/>
          <w:lang w:eastAsia="hi-IN" w:bidi="hi-IN"/>
        </w:rPr>
        <w:t> vrácením uhrazené kupní ceny, je Prodávající povinen zaplatit Kupujícímu smluvní pokutu ve výši 0,05 % z dlužné částky za každý započatý den prodlení s jeho dodáním.</w:t>
      </w:r>
    </w:p>
    <w:p w14:paraId="6F8D37A0"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179BF48B"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VI.</w:t>
      </w:r>
    </w:p>
    <w:p w14:paraId="55013AA8"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Zánik rámcové kupní smlouvy </w:t>
      </w:r>
    </w:p>
    <w:p w14:paraId="2B3427C8"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0AE6FAF4" w14:textId="71A40A08"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r>
      <w:r w:rsidR="00662F3E">
        <w:rPr>
          <w:rFonts w:ascii="Times New Roman" w:hAnsi="Times New Roman" w:cs="Times New Roman"/>
        </w:rPr>
        <w:t>VI</w:t>
      </w:r>
      <w:r w:rsidRPr="00F35708">
        <w:rPr>
          <w:rFonts w:ascii="Times New Roman" w:hAnsi="Times New Roman" w:cs="Times New Roman"/>
        </w:rPr>
        <w:t>.1. T</w:t>
      </w:r>
      <w:r w:rsidR="009B77E2">
        <w:rPr>
          <w:rFonts w:ascii="Times New Roman" w:hAnsi="Times New Roman" w:cs="Times New Roman"/>
        </w:rPr>
        <w:t xml:space="preserve">uto Smlouvu lze ukončit jedním z následujících způsobů: </w:t>
      </w:r>
    </w:p>
    <w:p w14:paraId="5A360734"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65BF484E" w14:textId="56A8BCF4"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A. písemnou dohodou obou smluvních stran, a to ke dni uvedenému v takovéto dohodě, jinak ke dni následujícímu po dni uzavření dohody o zániku</w:t>
      </w:r>
      <w:r w:rsidR="009B77E2">
        <w:rPr>
          <w:rFonts w:ascii="Times New Roman" w:hAnsi="Times New Roman" w:cs="Times New Roman"/>
        </w:rPr>
        <w:t xml:space="preserve"> či ukončení Smlouvy</w:t>
      </w:r>
      <w:r w:rsidRPr="00F35708">
        <w:rPr>
          <w:rFonts w:ascii="Times New Roman" w:hAnsi="Times New Roman" w:cs="Times New Roman"/>
        </w:rPr>
        <w:t xml:space="preserve">. </w:t>
      </w:r>
    </w:p>
    <w:p w14:paraId="7645C02F"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6CEAC1D5" w14:textId="346DE4F4"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 xml:space="preserve">B. odstoupením od </w:t>
      </w:r>
      <w:r w:rsidR="009B77E2">
        <w:rPr>
          <w:rFonts w:ascii="Times New Roman" w:hAnsi="Times New Roman" w:cs="Times New Roman"/>
        </w:rPr>
        <w:t>S</w:t>
      </w:r>
      <w:r w:rsidRPr="00F35708">
        <w:rPr>
          <w:rFonts w:ascii="Times New Roman" w:hAnsi="Times New Roman" w:cs="Times New Roman"/>
        </w:rPr>
        <w:t xml:space="preserve">mlouvy, přičemž kterákoli ze smluvních stran je oprávněna od této </w:t>
      </w:r>
      <w:r w:rsidR="009B77E2">
        <w:rPr>
          <w:rFonts w:ascii="Times New Roman" w:hAnsi="Times New Roman" w:cs="Times New Roman"/>
        </w:rPr>
        <w:t>S</w:t>
      </w:r>
      <w:r w:rsidRPr="00F35708">
        <w:rPr>
          <w:rFonts w:ascii="Times New Roman" w:hAnsi="Times New Roman" w:cs="Times New Roman"/>
        </w:rPr>
        <w:t xml:space="preserve">mlouvy odstoupit, je-li tak ujednáno v této </w:t>
      </w:r>
      <w:r w:rsidR="009B77E2">
        <w:rPr>
          <w:rFonts w:ascii="Times New Roman" w:hAnsi="Times New Roman" w:cs="Times New Roman"/>
        </w:rPr>
        <w:t>S</w:t>
      </w:r>
      <w:r w:rsidRPr="00F35708">
        <w:rPr>
          <w:rFonts w:ascii="Times New Roman" w:hAnsi="Times New Roman" w:cs="Times New Roman"/>
        </w:rPr>
        <w:t xml:space="preserve">mlouvě nebo byla-li </w:t>
      </w:r>
      <w:r w:rsidR="009B77E2">
        <w:rPr>
          <w:rFonts w:ascii="Times New Roman" w:hAnsi="Times New Roman" w:cs="Times New Roman"/>
        </w:rPr>
        <w:t>S</w:t>
      </w:r>
      <w:r w:rsidRPr="00F35708">
        <w:rPr>
          <w:rFonts w:ascii="Times New Roman" w:hAnsi="Times New Roman" w:cs="Times New Roman"/>
        </w:rPr>
        <w:t xml:space="preserve">mlouva jednáním druhé smluvní strany porušena podstatným způsobem, a to vždy po předchozím upozornění na porušení </w:t>
      </w:r>
      <w:r w:rsidR="009B77E2">
        <w:rPr>
          <w:rFonts w:ascii="Times New Roman" w:hAnsi="Times New Roman" w:cs="Times New Roman"/>
        </w:rPr>
        <w:t>S</w:t>
      </w:r>
      <w:r w:rsidRPr="00F35708">
        <w:rPr>
          <w:rFonts w:ascii="Times New Roman" w:hAnsi="Times New Roman" w:cs="Times New Roman"/>
        </w:rPr>
        <w:t xml:space="preserve">mlouvy s poskytnutím náhradní lhůty k odstranění stavu porušení </w:t>
      </w:r>
      <w:r w:rsidR="00805C23">
        <w:rPr>
          <w:rFonts w:ascii="Times New Roman" w:hAnsi="Times New Roman" w:cs="Times New Roman"/>
        </w:rPr>
        <w:t>S</w:t>
      </w:r>
      <w:r w:rsidRPr="00F35708">
        <w:rPr>
          <w:rFonts w:ascii="Times New Roman" w:hAnsi="Times New Roman" w:cs="Times New Roman"/>
        </w:rPr>
        <w:t xml:space="preserve">mlouvy a s upozorněním na možnost odstoupení od </w:t>
      </w:r>
      <w:r w:rsidR="00805C23">
        <w:rPr>
          <w:rFonts w:ascii="Times New Roman" w:hAnsi="Times New Roman" w:cs="Times New Roman"/>
        </w:rPr>
        <w:t>S</w:t>
      </w:r>
      <w:r w:rsidRPr="00F35708">
        <w:rPr>
          <w:rFonts w:ascii="Times New Roman" w:hAnsi="Times New Roman" w:cs="Times New Roman"/>
        </w:rPr>
        <w:t xml:space="preserve">mlouvy. Odstoupením </w:t>
      </w:r>
      <w:r w:rsidR="00805C23">
        <w:rPr>
          <w:rFonts w:ascii="Times New Roman" w:hAnsi="Times New Roman" w:cs="Times New Roman"/>
        </w:rPr>
        <w:t>S</w:t>
      </w:r>
      <w:r w:rsidRPr="00F35708">
        <w:rPr>
          <w:rFonts w:ascii="Times New Roman" w:hAnsi="Times New Roman" w:cs="Times New Roman"/>
        </w:rPr>
        <w:t xml:space="preserve">mlouva zaniká ke dni doručení projevu vůle směřujícího k odstoupení od </w:t>
      </w:r>
      <w:r w:rsidR="00805C23">
        <w:rPr>
          <w:rFonts w:ascii="Times New Roman" w:hAnsi="Times New Roman" w:cs="Times New Roman"/>
        </w:rPr>
        <w:t>S</w:t>
      </w:r>
      <w:r w:rsidRPr="00F35708">
        <w:rPr>
          <w:rFonts w:ascii="Times New Roman" w:hAnsi="Times New Roman" w:cs="Times New Roman"/>
        </w:rPr>
        <w:t>mlouvy. Účinky odstoupení se řídí ustanovením</w:t>
      </w:r>
      <w:r w:rsidR="00805C23">
        <w:rPr>
          <w:rFonts w:ascii="Times New Roman" w:hAnsi="Times New Roman" w:cs="Times New Roman"/>
        </w:rPr>
        <w:t>i občanského zákoníku</w:t>
      </w:r>
      <w:r w:rsidRPr="00F35708">
        <w:rPr>
          <w:rFonts w:ascii="Times New Roman" w:hAnsi="Times New Roman" w:cs="Times New Roman"/>
        </w:rPr>
        <w:t xml:space="preserve">. </w:t>
      </w:r>
    </w:p>
    <w:p w14:paraId="051B04D7"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78955457" w14:textId="76F54405"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 xml:space="preserve">C. jednostrannou výpovědí, přičemž kterákoli ze smluvních stran je oprávněna i bez uvedení důvodu svým jednostranným právním </w:t>
      </w:r>
      <w:r w:rsidR="00805C23">
        <w:rPr>
          <w:rFonts w:ascii="Times New Roman" w:hAnsi="Times New Roman" w:cs="Times New Roman"/>
        </w:rPr>
        <w:t>jednáním</w:t>
      </w:r>
      <w:r w:rsidR="00805C23" w:rsidRPr="00F35708">
        <w:rPr>
          <w:rFonts w:ascii="Times New Roman" w:hAnsi="Times New Roman" w:cs="Times New Roman"/>
        </w:rPr>
        <w:t xml:space="preserve"> </w:t>
      </w:r>
      <w:r w:rsidRPr="00F35708">
        <w:rPr>
          <w:rFonts w:ascii="Times New Roman" w:hAnsi="Times New Roman" w:cs="Times New Roman"/>
        </w:rPr>
        <w:t>vypovědět tuto Smlouvu. Výpovědní do</w:t>
      </w:r>
      <w:r w:rsidR="00B0215B">
        <w:rPr>
          <w:rFonts w:ascii="Times New Roman" w:hAnsi="Times New Roman" w:cs="Times New Roman"/>
        </w:rPr>
        <w:t>ba činí 1 (slovy: jeden) měsíc</w:t>
      </w:r>
      <w:r w:rsidRPr="00F35708">
        <w:rPr>
          <w:rFonts w:ascii="Times New Roman" w:hAnsi="Times New Roman" w:cs="Times New Roman"/>
        </w:rPr>
        <w:t xml:space="preserve"> a počíná běžet prvního dne měsíce následujícího po měsíci, v němž byla výpověď doručena druhé smluvní straně. </w:t>
      </w:r>
    </w:p>
    <w:p w14:paraId="13D17C34"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66968E43" w14:textId="1A737D8F"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VI</w:t>
      </w:r>
      <w:r w:rsidR="009A3B0E" w:rsidRPr="00F35708">
        <w:rPr>
          <w:rFonts w:ascii="Times New Roman" w:hAnsi="Times New Roman" w:cs="Times New Roman"/>
        </w:rPr>
        <w:t xml:space="preserve">.2. Dojde-li k zániku této </w:t>
      </w:r>
      <w:r w:rsidR="00805C23">
        <w:rPr>
          <w:rFonts w:ascii="Times New Roman" w:hAnsi="Times New Roman" w:cs="Times New Roman"/>
        </w:rPr>
        <w:t>S</w:t>
      </w:r>
      <w:r w:rsidR="009A3B0E" w:rsidRPr="00F35708">
        <w:rPr>
          <w:rFonts w:ascii="Times New Roman" w:hAnsi="Times New Roman" w:cs="Times New Roman"/>
        </w:rPr>
        <w:t>mlouvy, dohodly se</w:t>
      </w:r>
      <w:r w:rsidR="00451004" w:rsidRPr="00F35708">
        <w:rPr>
          <w:rFonts w:ascii="Times New Roman" w:hAnsi="Times New Roman" w:cs="Times New Roman"/>
        </w:rPr>
        <w:t xml:space="preserve"> obě smluvní strany na tom, že K</w:t>
      </w:r>
      <w:r w:rsidR="009A3B0E" w:rsidRPr="00F35708">
        <w:rPr>
          <w:rFonts w:ascii="Times New Roman" w:hAnsi="Times New Roman" w:cs="Times New Roman"/>
        </w:rPr>
        <w:t xml:space="preserve">upující odebere veškeré jím objednané zboží, tzn. zboží, </w:t>
      </w:r>
      <w:r w:rsidR="00805C23">
        <w:rPr>
          <w:rFonts w:ascii="Times New Roman" w:hAnsi="Times New Roman" w:cs="Times New Roman"/>
        </w:rPr>
        <w:t>pro které byla uzavřena Dílčí KS</w:t>
      </w:r>
      <w:r w:rsidR="009A3B0E" w:rsidRPr="00F35708">
        <w:rPr>
          <w:rFonts w:ascii="Times New Roman" w:hAnsi="Times New Roman" w:cs="Times New Roman"/>
        </w:rPr>
        <w:t xml:space="preserve"> přede dnem zániku Smlouvy</w:t>
      </w:r>
      <w:r w:rsidR="00805C23">
        <w:rPr>
          <w:rFonts w:ascii="Times New Roman" w:hAnsi="Times New Roman" w:cs="Times New Roman"/>
        </w:rPr>
        <w:t>.</w:t>
      </w:r>
      <w:r w:rsidR="009A3B0E" w:rsidRPr="00F35708">
        <w:rPr>
          <w:rFonts w:ascii="Times New Roman" w:hAnsi="Times New Roman" w:cs="Times New Roman"/>
        </w:rPr>
        <w:t xml:space="preserve"> </w:t>
      </w:r>
    </w:p>
    <w:p w14:paraId="38DC8319"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7E9E18FD"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VII.</w:t>
      </w:r>
    </w:p>
    <w:p w14:paraId="1231A9FC"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Doba trvání závazkového vztahu </w:t>
      </w:r>
    </w:p>
    <w:p w14:paraId="1652D6A1"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0300AD2B" w14:textId="1DC0F866" w:rsidR="003B079A" w:rsidRPr="00F35708" w:rsidRDefault="00E8116F">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 xml:space="preserve">Smlouva se uzavírá na dobu </w:t>
      </w:r>
      <w:r w:rsidR="00251635">
        <w:rPr>
          <w:rFonts w:ascii="Times New Roman" w:hAnsi="Times New Roman" w:cs="Times New Roman"/>
        </w:rPr>
        <w:t xml:space="preserve">od </w:t>
      </w:r>
      <w:r w:rsidR="00B2275F" w:rsidRPr="00B2275F">
        <w:rPr>
          <w:rFonts w:ascii="Times New Roman" w:hAnsi="Times New Roman" w:cs="Times New Roman"/>
          <w:b/>
        </w:rPr>
        <w:t>1.8.</w:t>
      </w:r>
      <w:r w:rsidR="004E5BF6">
        <w:rPr>
          <w:rFonts w:ascii="Times New Roman" w:hAnsi="Times New Roman" w:cs="Times New Roman"/>
          <w:b/>
        </w:rPr>
        <w:t>2025</w:t>
      </w:r>
      <w:r w:rsidR="00236402">
        <w:rPr>
          <w:rFonts w:ascii="Times New Roman" w:hAnsi="Times New Roman" w:cs="Times New Roman"/>
          <w:b/>
        </w:rPr>
        <w:t xml:space="preserve"> do </w:t>
      </w:r>
      <w:r w:rsidR="00B2275F">
        <w:rPr>
          <w:rFonts w:ascii="Times New Roman" w:hAnsi="Times New Roman" w:cs="Times New Roman"/>
          <w:b/>
        </w:rPr>
        <w:t>1.9.</w:t>
      </w:r>
      <w:r w:rsidR="00236402">
        <w:rPr>
          <w:rFonts w:ascii="Times New Roman" w:hAnsi="Times New Roman" w:cs="Times New Roman"/>
          <w:b/>
        </w:rPr>
        <w:t>20</w:t>
      </w:r>
      <w:r w:rsidR="008A14CC">
        <w:rPr>
          <w:rFonts w:ascii="Times New Roman" w:hAnsi="Times New Roman" w:cs="Times New Roman"/>
          <w:b/>
        </w:rPr>
        <w:t>2</w:t>
      </w:r>
      <w:r w:rsidR="00AB4F87">
        <w:rPr>
          <w:rFonts w:ascii="Times New Roman" w:hAnsi="Times New Roman" w:cs="Times New Roman"/>
          <w:b/>
        </w:rPr>
        <w:t>6</w:t>
      </w:r>
      <w:r w:rsidR="000317B8">
        <w:rPr>
          <w:rFonts w:ascii="Times New Roman" w:hAnsi="Times New Roman" w:cs="Times New Roman"/>
        </w:rPr>
        <w:t>.</w:t>
      </w:r>
      <w:r w:rsidR="00A12C8A">
        <w:rPr>
          <w:rFonts w:ascii="Times New Roman" w:hAnsi="Times New Roman" w:cs="Times New Roman"/>
        </w:rPr>
        <w:t xml:space="preserve"> </w:t>
      </w:r>
      <w:r w:rsidR="000317B8">
        <w:rPr>
          <w:rFonts w:ascii="Times New Roman" w:hAnsi="Times New Roman" w:cs="Times New Roman"/>
        </w:rPr>
        <w:t>Smlouva též končí</w:t>
      </w:r>
      <w:r w:rsidR="00A12C8A">
        <w:rPr>
          <w:rFonts w:ascii="Times New Roman" w:hAnsi="Times New Roman" w:cs="Times New Roman"/>
        </w:rPr>
        <w:t xml:space="preserve"> dodáním </w:t>
      </w:r>
      <w:r w:rsidR="00B7050D">
        <w:rPr>
          <w:rFonts w:ascii="Times New Roman" w:hAnsi="Times New Roman" w:cs="Times New Roman"/>
        </w:rPr>
        <w:t xml:space="preserve">veškerého </w:t>
      </w:r>
      <w:r w:rsidR="00DD105C">
        <w:rPr>
          <w:rFonts w:ascii="Times New Roman" w:hAnsi="Times New Roman" w:cs="Times New Roman"/>
        </w:rPr>
        <w:t>zboží uvedeného v příloze č. 1</w:t>
      </w:r>
      <w:r w:rsidR="00A12C8A">
        <w:rPr>
          <w:rFonts w:ascii="Times New Roman" w:hAnsi="Times New Roman" w:cs="Times New Roman"/>
        </w:rPr>
        <w:t xml:space="preserve"> této </w:t>
      </w:r>
      <w:r w:rsidR="00805C23">
        <w:rPr>
          <w:rFonts w:ascii="Times New Roman" w:hAnsi="Times New Roman" w:cs="Times New Roman"/>
        </w:rPr>
        <w:t>S</w:t>
      </w:r>
      <w:r w:rsidR="00A12C8A">
        <w:rPr>
          <w:rFonts w:ascii="Times New Roman" w:hAnsi="Times New Roman" w:cs="Times New Roman"/>
        </w:rPr>
        <w:t xml:space="preserve">mlouvy </w:t>
      </w:r>
      <w:r w:rsidR="00DD105C">
        <w:rPr>
          <w:rFonts w:ascii="Times New Roman" w:hAnsi="Times New Roman" w:cs="Times New Roman"/>
        </w:rPr>
        <w:t>v dané specifikaci a množství</w:t>
      </w:r>
      <w:r w:rsidR="00A12C8A">
        <w:rPr>
          <w:rFonts w:ascii="Times New Roman" w:hAnsi="Times New Roman" w:cs="Times New Roman"/>
        </w:rPr>
        <w:t>.</w:t>
      </w:r>
    </w:p>
    <w:p w14:paraId="4BFFF375" w14:textId="77777777" w:rsidR="003B079A" w:rsidRDefault="003B079A">
      <w:pPr>
        <w:widowControl w:val="0"/>
        <w:autoSpaceDE w:val="0"/>
        <w:autoSpaceDN w:val="0"/>
        <w:adjustRightInd w:val="0"/>
        <w:spacing w:after="0" w:line="240" w:lineRule="auto"/>
        <w:rPr>
          <w:rFonts w:ascii="Times New Roman" w:hAnsi="Times New Roman" w:cs="Times New Roman"/>
        </w:rPr>
      </w:pPr>
    </w:p>
    <w:p w14:paraId="352BA91F" w14:textId="77777777" w:rsidR="00A10B82" w:rsidRPr="00F35708" w:rsidRDefault="00A10B82">
      <w:pPr>
        <w:widowControl w:val="0"/>
        <w:autoSpaceDE w:val="0"/>
        <w:autoSpaceDN w:val="0"/>
        <w:adjustRightInd w:val="0"/>
        <w:spacing w:after="0" w:line="240" w:lineRule="auto"/>
        <w:rPr>
          <w:rFonts w:ascii="Times New Roman" w:hAnsi="Times New Roman" w:cs="Times New Roman"/>
        </w:rPr>
      </w:pPr>
    </w:p>
    <w:p w14:paraId="6703DE08"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VIII.</w:t>
      </w:r>
    </w:p>
    <w:p w14:paraId="1A69B598"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Doručování</w:t>
      </w:r>
    </w:p>
    <w:p w14:paraId="64685624"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rPr>
      </w:pPr>
      <w:r w:rsidRPr="00F35708">
        <w:rPr>
          <w:rFonts w:ascii="Times New Roman" w:hAnsi="Times New Roman" w:cs="Times New Roman"/>
        </w:rPr>
        <w:t xml:space="preserve"> </w:t>
      </w:r>
    </w:p>
    <w:p w14:paraId="11BD9FB0" w14:textId="574F0DC2"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VIII</w:t>
      </w:r>
      <w:r w:rsidR="009A3B0E" w:rsidRPr="00F35708">
        <w:rPr>
          <w:rFonts w:ascii="Times New Roman" w:hAnsi="Times New Roman" w:cs="Times New Roman"/>
        </w:rPr>
        <w:t xml:space="preserve">.1. Obě smluvní strany se vzájemně dohodly, že veškeré právní </w:t>
      </w:r>
      <w:r w:rsidR="00805C23">
        <w:rPr>
          <w:rFonts w:ascii="Times New Roman" w:hAnsi="Times New Roman" w:cs="Times New Roman"/>
        </w:rPr>
        <w:t xml:space="preserve">jednání </w:t>
      </w:r>
      <w:r w:rsidR="009A3B0E" w:rsidRPr="00F35708">
        <w:rPr>
          <w:rFonts w:ascii="Times New Roman" w:hAnsi="Times New Roman" w:cs="Times New Roman"/>
        </w:rPr>
        <w:t xml:space="preserve">činěné podle této Smlouvy, jakož i </w:t>
      </w:r>
      <w:r w:rsidR="00805C23">
        <w:rPr>
          <w:rFonts w:ascii="Times New Roman" w:hAnsi="Times New Roman" w:cs="Times New Roman"/>
        </w:rPr>
        <w:t>Dílčích KS</w:t>
      </w:r>
      <w:r w:rsidR="009A3B0E" w:rsidRPr="00F35708">
        <w:rPr>
          <w:rFonts w:ascii="Times New Roman" w:hAnsi="Times New Roman" w:cs="Times New Roman"/>
        </w:rPr>
        <w:t xml:space="preserve">, v písemné formě, jakož i další písemnosti, mohou být doručovány poštou, e-mailem, vždy však tak, aby bylo možné zajistit výkaz o doručení písemnosti druhé smluvní straně, popř. odepření přijetí. </w:t>
      </w:r>
    </w:p>
    <w:p w14:paraId="32A3D909"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52CA0DA7" w14:textId="77777777"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VIII</w:t>
      </w:r>
      <w:r w:rsidR="009A3B0E" w:rsidRPr="00F35708">
        <w:rPr>
          <w:rFonts w:ascii="Times New Roman" w:hAnsi="Times New Roman" w:cs="Times New Roman"/>
        </w:rPr>
        <w:t xml:space="preserve">.2. Smluvní strany prohlašují, že adresy uvedené v záhlaví této smlouvy jsou současně adresami pro doručování. </w:t>
      </w:r>
    </w:p>
    <w:p w14:paraId="2C7AA246"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77B032C4" w14:textId="77777777"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r>
      <w:r w:rsidR="00662F3E">
        <w:rPr>
          <w:rFonts w:ascii="Times New Roman" w:hAnsi="Times New Roman" w:cs="Times New Roman"/>
        </w:rPr>
        <w:t>VIII</w:t>
      </w:r>
      <w:r w:rsidRPr="00F35708">
        <w:rPr>
          <w:rFonts w:ascii="Times New Roman" w:hAnsi="Times New Roman" w:cs="Times New Roman"/>
        </w:rPr>
        <w:t xml:space="preserve">.3. Smluvní strany se zavazují, že v případě změny sídla či adresy pro doručování se budou bez zbytečného odkladu o takovéto skutečnosti informovat. V případě porušení této povinnosti nesou odpovědnost za škodu, která v důsledku této skutečnosti vznikne. </w:t>
      </w:r>
    </w:p>
    <w:p w14:paraId="3D987327" w14:textId="77777777" w:rsidR="003B079A" w:rsidRDefault="003B079A">
      <w:pPr>
        <w:widowControl w:val="0"/>
        <w:autoSpaceDE w:val="0"/>
        <w:autoSpaceDN w:val="0"/>
        <w:adjustRightInd w:val="0"/>
        <w:spacing w:after="0" w:line="240" w:lineRule="auto"/>
        <w:rPr>
          <w:rFonts w:ascii="Times New Roman" w:hAnsi="Times New Roman" w:cs="Times New Roman"/>
        </w:rPr>
      </w:pPr>
    </w:p>
    <w:p w14:paraId="1C867304" w14:textId="77777777" w:rsidR="00A10B82" w:rsidRPr="00F35708" w:rsidRDefault="00A10B82">
      <w:pPr>
        <w:widowControl w:val="0"/>
        <w:autoSpaceDE w:val="0"/>
        <w:autoSpaceDN w:val="0"/>
        <w:adjustRightInd w:val="0"/>
        <w:spacing w:after="0" w:line="240" w:lineRule="auto"/>
        <w:rPr>
          <w:rFonts w:ascii="Times New Roman" w:hAnsi="Times New Roman" w:cs="Times New Roman"/>
        </w:rPr>
      </w:pPr>
    </w:p>
    <w:p w14:paraId="6CF71DBE"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IX.</w:t>
      </w:r>
    </w:p>
    <w:p w14:paraId="5F3CF231"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Společná ustanovení </w:t>
      </w:r>
    </w:p>
    <w:p w14:paraId="4024187E"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43CC79AF" w14:textId="52BD5B4A"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IX</w:t>
      </w:r>
      <w:r w:rsidR="009A3B0E" w:rsidRPr="00F35708">
        <w:rPr>
          <w:rFonts w:ascii="Times New Roman" w:hAnsi="Times New Roman" w:cs="Times New Roman"/>
        </w:rPr>
        <w:t xml:space="preserve">.1. Právní vztahy neupravené touto </w:t>
      </w:r>
      <w:r w:rsidR="00B7050D">
        <w:rPr>
          <w:rFonts w:ascii="Times New Roman" w:hAnsi="Times New Roman" w:cs="Times New Roman"/>
        </w:rPr>
        <w:t>S</w:t>
      </w:r>
      <w:r w:rsidR="009A3B0E" w:rsidRPr="00F35708">
        <w:rPr>
          <w:rFonts w:ascii="Times New Roman" w:hAnsi="Times New Roman" w:cs="Times New Roman"/>
        </w:rPr>
        <w:t xml:space="preserve">mlouvou či </w:t>
      </w:r>
      <w:r w:rsidR="00B7050D">
        <w:rPr>
          <w:rFonts w:ascii="Times New Roman" w:hAnsi="Times New Roman" w:cs="Times New Roman"/>
        </w:rPr>
        <w:t xml:space="preserve">Dílčí KS </w:t>
      </w:r>
      <w:r w:rsidR="009A3B0E" w:rsidRPr="00F35708">
        <w:rPr>
          <w:rFonts w:ascii="Times New Roman" w:hAnsi="Times New Roman" w:cs="Times New Roman"/>
        </w:rPr>
        <w:t xml:space="preserve">se řídí prvním řádem České republiky , zejména pak příslušnými ustanoveními občanského zákoníku. </w:t>
      </w:r>
    </w:p>
    <w:p w14:paraId="1664F53C"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3A20BD4A" w14:textId="1B45FF07"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IX</w:t>
      </w:r>
      <w:r w:rsidR="009A3B0E" w:rsidRPr="00F35708">
        <w:rPr>
          <w:rFonts w:ascii="Times New Roman" w:hAnsi="Times New Roman" w:cs="Times New Roman"/>
        </w:rPr>
        <w:t xml:space="preserve">.2. </w:t>
      </w:r>
      <w:r w:rsidR="00B7050D" w:rsidRPr="00B7050D">
        <w:rPr>
          <w:rFonts w:ascii="Times New Roman" w:hAnsi="Times New Roman" w:cs="Times New Roman"/>
        </w:rPr>
        <w:t xml:space="preserve">Dle § 89a zákona č. 99/1963 Sb., občanský soudní řád, v platném znění, smluvní strany sjednávají místní příslušnost soudu prvního stupně, v jehož obvodu se nachází sídlo </w:t>
      </w:r>
      <w:r w:rsidR="00B7050D">
        <w:rPr>
          <w:rFonts w:ascii="Times New Roman" w:hAnsi="Times New Roman" w:cs="Times New Roman"/>
        </w:rPr>
        <w:t>Kupujícího</w:t>
      </w:r>
      <w:r w:rsidR="00B7050D" w:rsidRPr="00B7050D">
        <w:rPr>
          <w:rFonts w:ascii="Times New Roman" w:hAnsi="Times New Roman" w:cs="Times New Roman"/>
        </w:rPr>
        <w:t xml:space="preserve"> (tj. Krajský soud v Českých Budějovicích, je-li pro rozhodování sporu dána věcná příslušnost krajských soudů, nebo Okresní soud v Táboře, je-li pro rozhodování sporu dána věcná příslušnost okresního soudu).</w:t>
      </w:r>
      <w:r w:rsidR="009A3B0E" w:rsidRPr="00F35708">
        <w:rPr>
          <w:rFonts w:ascii="Times New Roman" w:hAnsi="Times New Roman" w:cs="Times New Roman"/>
        </w:rPr>
        <w:t xml:space="preserve"> </w:t>
      </w:r>
    </w:p>
    <w:p w14:paraId="150A8618" w14:textId="77777777" w:rsidR="003B079A" w:rsidRDefault="003B079A">
      <w:pPr>
        <w:widowControl w:val="0"/>
        <w:autoSpaceDE w:val="0"/>
        <w:autoSpaceDN w:val="0"/>
        <w:adjustRightInd w:val="0"/>
        <w:spacing w:after="0" w:line="240" w:lineRule="auto"/>
        <w:rPr>
          <w:rFonts w:ascii="Times New Roman" w:hAnsi="Times New Roman" w:cs="Times New Roman"/>
        </w:rPr>
      </w:pPr>
    </w:p>
    <w:p w14:paraId="2C585D0D" w14:textId="428A0644" w:rsidR="00190941" w:rsidRPr="00F35708" w:rsidRDefault="00190941">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ab/>
        <w:t xml:space="preserve">IX.3. Obě smluvní strany výslovně prohlašují, že ve věcech </w:t>
      </w:r>
      <w:r w:rsidR="00396AF2">
        <w:rPr>
          <w:rFonts w:ascii="Times New Roman" w:hAnsi="Times New Roman" w:cs="Times New Roman"/>
        </w:rPr>
        <w:t>týkajících se této Smlouvy</w:t>
      </w:r>
      <w:r w:rsidR="00292450">
        <w:rPr>
          <w:rFonts w:ascii="Times New Roman" w:hAnsi="Times New Roman" w:cs="Times New Roman"/>
        </w:rPr>
        <w:t xml:space="preserve"> zastupují </w:t>
      </w:r>
      <w:r w:rsidR="00C343E3">
        <w:rPr>
          <w:rFonts w:ascii="Times New Roman" w:hAnsi="Times New Roman" w:cs="Times New Roman"/>
        </w:rPr>
        <w:t xml:space="preserve">smluvní </w:t>
      </w:r>
      <w:r w:rsidR="00292450">
        <w:rPr>
          <w:rFonts w:ascii="Times New Roman" w:hAnsi="Times New Roman" w:cs="Times New Roman"/>
        </w:rPr>
        <w:t xml:space="preserve">strany </w:t>
      </w:r>
      <w:r w:rsidR="00396AF2">
        <w:rPr>
          <w:rFonts w:ascii="Times New Roman" w:hAnsi="Times New Roman" w:cs="Times New Roman"/>
        </w:rPr>
        <w:t xml:space="preserve">jejich </w:t>
      </w:r>
      <w:r w:rsidR="00292450">
        <w:rPr>
          <w:rFonts w:ascii="Times New Roman" w:hAnsi="Times New Roman" w:cs="Times New Roman"/>
        </w:rPr>
        <w:t xml:space="preserve">statutární zástupci nebo zplnomocněné osoby a ve věcech </w:t>
      </w:r>
      <w:r w:rsidR="00396AF2">
        <w:rPr>
          <w:rFonts w:ascii="Times New Roman" w:hAnsi="Times New Roman" w:cs="Times New Roman"/>
        </w:rPr>
        <w:t xml:space="preserve">Dílčích KS, včetně jejich uzavírání, </w:t>
      </w:r>
      <w:r w:rsidR="00292450">
        <w:rPr>
          <w:rFonts w:ascii="Times New Roman" w:hAnsi="Times New Roman" w:cs="Times New Roman"/>
        </w:rPr>
        <w:t xml:space="preserve">zastupují smluvní strany </w:t>
      </w:r>
      <w:r w:rsidR="00396AF2">
        <w:rPr>
          <w:rFonts w:ascii="Times New Roman" w:hAnsi="Times New Roman" w:cs="Times New Roman"/>
        </w:rPr>
        <w:t>tyto osoby (což nevylučuje zastoupení statutárními orgány smluvních stran)</w:t>
      </w:r>
      <w:r w:rsidR="00292450">
        <w:rPr>
          <w:rFonts w:ascii="Times New Roman" w:hAnsi="Times New Roman" w:cs="Times New Roman"/>
        </w:rPr>
        <w:t>:</w:t>
      </w:r>
    </w:p>
    <w:p w14:paraId="209B74C7" w14:textId="77777777" w:rsidR="002F5620" w:rsidRPr="00F35708" w:rsidRDefault="002F5620" w:rsidP="002F5620">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Za osobu Prodávaj</w:t>
      </w:r>
      <w:r w:rsidR="00451004" w:rsidRPr="00F35708">
        <w:rPr>
          <w:rFonts w:ascii="Times New Roman" w:hAnsi="Times New Roman" w:cs="Times New Roman"/>
        </w:rPr>
        <w:t>ícího:</w:t>
      </w:r>
      <w:r w:rsidR="00451004" w:rsidRPr="00F35708">
        <w:rPr>
          <w:rFonts w:ascii="Times New Roman" w:hAnsi="Times New Roman" w:cs="Times New Roman"/>
        </w:rPr>
        <w:tab/>
      </w:r>
      <w:r w:rsidR="00451004" w:rsidRPr="00F35708">
        <w:rPr>
          <w:rFonts w:ascii="Times New Roman" w:hAnsi="Times New Roman" w:cs="Times New Roman"/>
        </w:rPr>
        <w:tab/>
      </w:r>
      <w:r w:rsidR="00451004" w:rsidRPr="00B2275F">
        <w:rPr>
          <w:rFonts w:ascii="Times New Roman" w:hAnsi="Times New Roman" w:cs="Times New Roman"/>
          <w:highlight w:val="cyan"/>
        </w:rPr>
        <w:t>……..</w:t>
      </w:r>
      <w:r w:rsidR="00451004" w:rsidRPr="00F35708">
        <w:rPr>
          <w:rFonts w:ascii="Times New Roman" w:hAnsi="Times New Roman" w:cs="Times New Roman"/>
        </w:rPr>
        <w:tab/>
      </w:r>
      <w:r w:rsidR="00451004" w:rsidRPr="00F35708">
        <w:rPr>
          <w:rFonts w:ascii="Times New Roman" w:hAnsi="Times New Roman" w:cs="Times New Roman"/>
        </w:rPr>
        <w:tab/>
      </w:r>
      <w:r w:rsidR="00451004" w:rsidRPr="00F35708">
        <w:rPr>
          <w:rFonts w:ascii="Times New Roman" w:hAnsi="Times New Roman" w:cs="Times New Roman"/>
        </w:rPr>
        <w:tab/>
        <w:t>e-mail Prodávajícího</w:t>
      </w:r>
      <w:r w:rsidRPr="00F35708">
        <w:rPr>
          <w:rFonts w:ascii="Times New Roman" w:hAnsi="Times New Roman" w:cs="Times New Roman"/>
        </w:rPr>
        <w:t xml:space="preserve">: </w:t>
      </w:r>
      <w:r w:rsidRPr="00B2275F">
        <w:rPr>
          <w:rFonts w:ascii="Times New Roman" w:hAnsi="Times New Roman" w:cs="Times New Roman"/>
          <w:highlight w:val="cyan"/>
        </w:rPr>
        <w:t>………….</w:t>
      </w:r>
    </w:p>
    <w:p w14:paraId="06DBAF18" w14:textId="77777777" w:rsidR="002F5620" w:rsidRPr="00F35708" w:rsidRDefault="002F5620" w:rsidP="002F5620">
      <w:pPr>
        <w:widowControl w:val="0"/>
        <w:autoSpaceDE w:val="0"/>
        <w:autoSpaceDN w:val="0"/>
        <w:adjustRightInd w:val="0"/>
        <w:spacing w:after="0" w:line="240" w:lineRule="auto"/>
        <w:jc w:val="both"/>
        <w:rPr>
          <w:rFonts w:ascii="Times New Roman" w:hAnsi="Times New Roman" w:cs="Times New Roman"/>
        </w:rPr>
      </w:pPr>
    </w:p>
    <w:p w14:paraId="34D8D30F" w14:textId="77777777" w:rsidR="002F5620" w:rsidRPr="00F35708" w:rsidRDefault="002F5620" w:rsidP="002F5620">
      <w:pPr>
        <w:widowControl w:val="0"/>
        <w:autoSpaceDE w:val="0"/>
        <w:autoSpaceDN w:val="0"/>
        <w:adjustRightInd w:val="0"/>
        <w:spacing w:after="0" w:line="240" w:lineRule="auto"/>
        <w:jc w:val="both"/>
        <w:rPr>
          <w:rFonts w:ascii="Times New Roman" w:hAnsi="Times New Roman" w:cs="Times New Roman"/>
        </w:rPr>
      </w:pPr>
    </w:p>
    <w:p w14:paraId="7D25A7C9" w14:textId="77777777" w:rsidR="002F5620" w:rsidRDefault="002F5620" w:rsidP="002F5620">
      <w:pPr>
        <w:widowControl w:val="0"/>
        <w:autoSpaceDE w:val="0"/>
        <w:autoSpaceDN w:val="0"/>
        <w:adjustRightInd w:val="0"/>
        <w:spacing w:after="0" w:line="240" w:lineRule="auto"/>
        <w:rPr>
          <w:rFonts w:ascii="Times New Roman" w:hAnsi="Times New Roman" w:cs="Times New Roman"/>
        </w:rPr>
      </w:pPr>
    </w:p>
    <w:p w14:paraId="28A2B2D9" w14:textId="77777777" w:rsidR="002230B8" w:rsidRPr="00F35708" w:rsidRDefault="002230B8" w:rsidP="002F5620">
      <w:pPr>
        <w:widowControl w:val="0"/>
        <w:autoSpaceDE w:val="0"/>
        <w:autoSpaceDN w:val="0"/>
        <w:adjustRightInd w:val="0"/>
        <w:spacing w:after="0" w:line="240" w:lineRule="auto"/>
        <w:rPr>
          <w:rFonts w:ascii="Times New Roman" w:hAnsi="Times New Roman" w:cs="Times New Roman"/>
        </w:rPr>
      </w:pPr>
    </w:p>
    <w:p w14:paraId="04B3E6CF" w14:textId="77777777" w:rsidR="002F5620" w:rsidRDefault="00F35708" w:rsidP="00F35708">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Za osobu Kupujícího: </w:t>
      </w:r>
      <w:r>
        <w:rPr>
          <w:rFonts w:ascii="Times New Roman" w:hAnsi="Times New Roman" w:cs="Times New Roman"/>
        </w:rPr>
        <w:tab/>
      </w:r>
      <w:r w:rsidR="004E5BF6">
        <w:rPr>
          <w:rFonts w:ascii="Times New Roman" w:hAnsi="Times New Roman" w:cs="Times New Roman"/>
        </w:rPr>
        <w:t>p. Hana Gubášová</w:t>
      </w:r>
      <w:r>
        <w:rPr>
          <w:rFonts w:ascii="Times New Roman" w:hAnsi="Times New Roman" w:cs="Times New Roman"/>
        </w:rPr>
        <w:tab/>
      </w:r>
      <w:r w:rsidR="004E5BF6">
        <w:rPr>
          <w:rFonts w:ascii="Times New Roman" w:hAnsi="Times New Roman" w:cs="Times New Roman"/>
        </w:rPr>
        <w:tab/>
      </w:r>
      <w:r>
        <w:rPr>
          <w:rFonts w:ascii="Times New Roman" w:hAnsi="Times New Roman" w:cs="Times New Roman"/>
        </w:rPr>
        <w:t xml:space="preserve">e-mail, </w:t>
      </w:r>
      <w:r w:rsidR="00451004" w:rsidRPr="00F35708">
        <w:rPr>
          <w:rFonts w:ascii="Times New Roman" w:hAnsi="Times New Roman" w:cs="Times New Roman"/>
        </w:rPr>
        <w:t>Kupujícího</w:t>
      </w:r>
      <w:r w:rsidR="002F5620" w:rsidRPr="00F35708">
        <w:rPr>
          <w:rFonts w:ascii="Times New Roman" w:hAnsi="Times New Roman" w:cs="Times New Roman"/>
        </w:rPr>
        <w:t xml:space="preserve">: </w:t>
      </w:r>
      <w:hyperlink r:id="rId10" w:history="1">
        <w:r w:rsidR="004E5BF6" w:rsidRPr="006D62EC">
          <w:rPr>
            <w:rStyle w:val="Hypertextovodkaz"/>
            <w:rFonts w:ascii="Times New Roman" w:hAnsi="Times New Roman" w:cs="Times New Roman"/>
          </w:rPr>
          <w:t>gubasova@bytes.cz</w:t>
        </w:r>
      </w:hyperlink>
    </w:p>
    <w:p w14:paraId="04AA3A9E" w14:textId="77777777" w:rsidR="002F5620" w:rsidRPr="00F35708" w:rsidRDefault="00F35708" w:rsidP="002F5620">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2F5620" w:rsidRPr="00F35708">
        <w:rPr>
          <w:rFonts w:ascii="Times New Roman" w:hAnsi="Times New Roman" w:cs="Times New Roman"/>
        </w:rPr>
        <w:t>p. Pavel Kazda</w:t>
      </w:r>
      <w:r w:rsidR="002F5620" w:rsidRPr="00F35708">
        <w:rPr>
          <w:rFonts w:ascii="Times New Roman" w:hAnsi="Times New Roman" w:cs="Times New Roman"/>
        </w:rPr>
        <w:tab/>
      </w:r>
      <w:r w:rsidR="002F5620" w:rsidRPr="00F35708">
        <w:rPr>
          <w:rFonts w:ascii="Times New Roman" w:hAnsi="Times New Roman" w:cs="Times New Roman"/>
        </w:rPr>
        <w:tab/>
      </w:r>
      <w:r>
        <w:rPr>
          <w:rFonts w:ascii="Times New Roman" w:hAnsi="Times New Roman" w:cs="Times New Roman"/>
        </w:rPr>
        <w:t xml:space="preserve">        </w:t>
      </w:r>
      <w:r w:rsidR="002F5620" w:rsidRPr="00F35708">
        <w:rPr>
          <w:rFonts w:ascii="Times New Roman" w:hAnsi="Times New Roman" w:cs="Times New Roman"/>
        </w:rPr>
        <w:t>e-mai</w:t>
      </w:r>
      <w:r w:rsidR="00451004" w:rsidRPr="00F35708">
        <w:rPr>
          <w:rFonts w:ascii="Times New Roman" w:hAnsi="Times New Roman" w:cs="Times New Roman"/>
        </w:rPr>
        <w:t>l</w:t>
      </w:r>
      <w:r>
        <w:rPr>
          <w:rFonts w:ascii="Times New Roman" w:hAnsi="Times New Roman" w:cs="Times New Roman"/>
        </w:rPr>
        <w:t>,</w:t>
      </w:r>
      <w:r w:rsidR="00451004" w:rsidRPr="00F35708">
        <w:rPr>
          <w:rFonts w:ascii="Times New Roman" w:hAnsi="Times New Roman" w:cs="Times New Roman"/>
        </w:rPr>
        <w:t xml:space="preserve"> Kupujícího</w:t>
      </w:r>
      <w:r w:rsidR="002F5620" w:rsidRPr="00F35708">
        <w:rPr>
          <w:rFonts w:ascii="Times New Roman" w:hAnsi="Times New Roman" w:cs="Times New Roman"/>
        </w:rPr>
        <w:t xml:space="preserve">: </w:t>
      </w:r>
      <w:hyperlink r:id="rId11" w:history="1">
        <w:r w:rsidR="004E5BF6" w:rsidRPr="006D62EC">
          <w:rPr>
            <w:rStyle w:val="Hypertextovodkaz"/>
            <w:rFonts w:ascii="Times New Roman" w:hAnsi="Times New Roman" w:cs="Times New Roman"/>
          </w:rPr>
          <w:t>kazda@bytes.cz</w:t>
        </w:r>
      </w:hyperlink>
    </w:p>
    <w:p w14:paraId="11976158" w14:textId="77777777" w:rsidR="008A14CC" w:rsidRDefault="008A14CC">
      <w:pPr>
        <w:widowControl w:val="0"/>
        <w:autoSpaceDE w:val="0"/>
        <w:autoSpaceDN w:val="0"/>
        <w:adjustRightInd w:val="0"/>
        <w:spacing w:after="0" w:line="240" w:lineRule="auto"/>
        <w:jc w:val="center"/>
        <w:rPr>
          <w:rFonts w:ascii="Times New Roman" w:hAnsi="Times New Roman" w:cs="Times New Roman"/>
          <w:b/>
          <w:bCs/>
        </w:rPr>
      </w:pPr>
    </w:p>
    <w:p w14:paraId="777E2B4E" w14:textId="77777777" w:rsidR="008A14CC" w:rsidRDefault="008A14CC">
      <w:pPr>
        <w:widowControl w:val="0"/>
        <w:autoSpaceDE w:val="0"/>
        <w:autoSpaceDN w:val="0"/>
        <w:adjustRightInd w:val="0"/>
        <w:spacing w:after="0" w:line="240" w:lineRule="auto"/>
        <w:jc w:val="center"/>
        <w:rPr>
          <w:rFonts w:ascii="Times New Roman" w:hAnsi="Times New Roman" w:cs="Times New Roman"/>
          <w:b/>
          <w:bCs/>
        </w:rPr>
      </w:pPr>
    </w:p>
    <w:p w14:paraId="3E505456"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X.</w:t>
      </w:r>
    </w:p>
    <w:p w14:paraId="2AC02A9B"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Závěrečná ustanovení </w:t>
      </w:r>
    </w:p>
    <w:p w14:paraId="292F3B1A"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13FB102B" w14:textId="7E437C92"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r>
      <w:r w:rsidR="00662F3E">
        <w:rPr>
          <w:rFonts w:ascii="Times New Roman" w:hAnsi="Times New Roman" w:cs="Times New Roman"/>
        </w:rPr>
        <w:t>X</w:t>
      </w:r>
      <w:r w:rsidRPr="00F35708">
        <w:rPr>
          <w:rFonts w:ascii="Times New Roman" w:hAnsi="Times New Roman" w:cs="Times New Roman"/>
        </w:rPr>
        <w:t xml:space="preserve">.1. Obsah této </w:t>
      </w:r>
      <w:r w:rsidR="00EA69D1">
        <w:rPr>
          <w:rFonts w:ascii="Times New Roman" w:hAnsi="Times New Roman" w:cs="Times New Roman"/>
        </w:rPr>
        <w:t>S</w:t>
      </w:r>
      <w:r w:rsidRPr="00F35708">
        <w:rPr>
          <w:rFonts w:ascii="Times New Roman" w:hAnsi="Times New Roman" w:cs="Times New Roman"/>
        </w:rPr>
        <w:t xml:space="preserve">mlouvy, s nímž jsou obě smluvní strany plně srozuměny, je vyjádřením jejich svobodného a vážného projevu vůle, na důkaz čehož připojují pod její ustanovení své podpisy. </w:t>
      </w:r>
    </w:p>
    <w:p w14:paraId="21A7EC2F"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421C8125" w14:textId="53AF5855" w:rsidR="005E5450" w:rsidRPr="005E5450" w:rsidRDefault="00662F3E" w:rsidP="005E5450">
      <w:pPr>
        <w:ind w:left="142" w:firstLine="578"/>
        <w:jc w:val="both"/>
        <w:rPr>
          <w:sz w:val="20"/>
          <w:szCs w:val="20"/>
        </w:rPr>
      </w:pPr>
      <w:r>
        <w:rPr>
          <w:rFonts w:ascii="Times New Roman" w:hAnsi="Times New Roman" w:cs="Times New Roman"/>
        </w:rPr>
        <w:t>X</w:t>
      </w:r>
      <w:r w:rsidR="009A3B0E" w:rsidRPr="007B7360">
        <w:rPr>
          <w:rFonts w:ascii="Times New Roman" w:hAnsi="Times New Roman" w:cs="Times New Roman"/>
        </w:rPr>
        <w:t xml:space="preserve">.2. </w:t>
      </w:r>
      <w:r w:rsidR="007B7360">
        <w:rPr>
          <w:rFonts w:ascii="Times New Roman" w:hAnsi="Times New Roman" w:cs="Times New Roman"/>
        </w:rPr>
        <w:t>Prodávající</w:t>
      </w:r>
      <w:r w:rsidR="007B7360" w:rsidRPr="007B7360">
        <w:rPr>
          <w:rFonts w:ascii="Times New Roman" w:hAnsi="Times New Roman" w:cs="Times New Roman"/>
        </w:rPr>
        <w:t xml:space="preserve"> prohlašuje, že byl informován o tom, že </w:t>
      </w:r>
      <w:r w:rsidR="007B7360">
        <w:rPr>
          <w:rFonts w:ascii="Times New Roman" w:hAnsi="Times New Roman" w:cs="Times New Roman"/>
        </w:rPr>
        <w:t>Kupující</w:t>
      </w:r>
      <w:r w:rsidR="007B7360" w:rsidRPr="007B7360">
        <w:rPr>
          <w:rFonts w:ascii="Times New Roman" w:hAnsi="Times New Roman" w:cs="Times New Roman"/>
        </w:rPr>
        <w:t xml:space="preserve"> jako povinný subjekt ve</w:t>
      </w:r>
      <w:r w:rsidR="007B7360">
        <w:rPr>
          <w:rFonts w:ascii="Times New Roman" w:hAnsi="Times New Roman" w:cs="Times New Roman"/>
        </w:rPr>
        <w:t xml:space="preserve"> </w:t>
      </w:r>
      <w:r w:rsidR="007B7360" w:rsidRPr="007B7360">
        <w:rPr>
          <w:rFonts w:ascii="Times New Roman" w:hAnsi="Times New Roman" w:cs="Times New Roman"/>
        </w:rPr>
        <w:t>smyslu §</w:t>
      </w:r>
      <w:r w:rsidR="00EA69D1">
        <w:rPr>
          <w:rFonts w:ascii="Times New Roman" w:hAnsi="Times New Roman" w:cs="Times New Roman"/>
        </w:rPr>
        <w:t> </w:t>
      </w:r>
      <w:r w:rsidR="007B7360" w:rsidRPr="007B7360">
        <w:rPr>
          <w:rFonts w:ascii="Times New Roman" w:hAnsi="Times New Roman" w:cs="Times New Roman"/>
        </w:rPr>
        <w:t xml:space="preserve">2 odst. 1 zákona č. 340/2015 Sb. o registru smluv, ve znění pozdějších předpisů, zašle správci registru smluv k uveřejnění v registru smluv tuto </w:t>
      </w:r>
      <w:r w:rsidR="00EA69D1">
        <w:rPr>
          <w:rFonts w:ascii="Times New Roman" w:hAnsi="Times New Roman" w:cs="Times New Roman"/>
        </w:rPr>
        <w:t>S</w:t>
      </w:r>
      <w:r w:rsidR="007B7360" w:rsidRPr="007B7360">
        <w:rPr>
          <w:rFonts w:ascii="Times New Roman" w:hAnsi="Times New Roman" w:cs="Times New Roman"/>
        </w:rPr>
        <w:t xml:space="preserve">mlouvu. Tato </w:t>
      </w:r>
      <w:r w:rsidR="00EA69D1">
        <w:rPr>
          <w:rFonts w:ascii="Times New Roman" w:hAnsi="Times New Roman" w:cs="Times New Roman"/>
        </w:rPr>
        <w:t>S</w:t>
      </w:r>
      <w:r w:rsidR="007B7360" w:rsidRPr="007B7360">
        <w:rPr>
          <w:rFonts w:ascii="Times New Roman" w:hAnsi="Times New Roman" w:cs="Times New Roman"/>
        </w:rPr>
        <w:t xml:space="preserve">mlouva, na niž se vztahuje povinnost uveřejnění prostřednictvím registru smluv dle platného právního předpisu, nabývá účinnosti nejdříve dnem uveřejnění. Povinnost uveřejnit </w:t>
      </w:r>
      <w:r w:rsidR="00EA69D1">
        <w:rPr>
          <w:rFonts w:ascii="Times New Roman" w:hAnsi="Times New Roman" w:cs="Times New Roman"/>
        </w:rPr>
        <w:t>S</w:t>
      </w:r>
      <w:r w:rsidR="007B7360" w:rsidRPr="007B7360">
        <w:rPr>
          <w:rFonts w:ascii="Times New Roman" w:hAnsi="Times New Roman" w:cs="Times New Roman"/>
        </w:rPr>
        <w:t xml:space="preserve">mlouvu prostřednictvím registru smluv má </w:t>
      </w:r>
      <w:r w:rsidR="00EA69D1">
        <w:rPr>
          <w:rFonts w:ascii="Times New Roman" w:hAnsi="Times New Roman" w:cs="Times New Roman"/>
        </w:rPr>
        <w:t>Kupující</w:t>
      </w:r>
      <w:r w:rsidR="007B7360" w:rsidRPr="007B7360">
        <w:rPr>
          <w:rFonts w:ascii="Times New Roman" w:hAnsi="Times New Roman" w:cs="Times New Roman"/>
        </w:rPr>
        <w:t>, nedohodnou-li se smluvní strany jinak.</w:t>
      </w:r>
    </w:p>
    <w:p w14:paraId="5A933983" w14:textId="77777777" w:rsidR="003B079A" w:rsidRPr="00F35708" w:rsidRDefault="00662F3E" w:rsidP="005E5450">
      <w:pPr>
        <w:widowControl w:val="0"/>
        <w:autoSpaceDE w:val="0"/>
        <w:autoSpaceDN w:val="0"/>
        <w:adjustRightInd w:val="0"/>
        <w:spacing w:after="0" w:line="240" w:lineRule="auto"/>
        <w:ind w:firstLine="720"/>
        <w:jc w:val="both"/>
        <w:rPr>
          <w:rFonts w:ascii="Times New Roman" w:hAnsi="Times New Roman" w:cs="Times New Roman"/>
        </w:rPr>
      </w:pPr>
      <w:r>
        <w:rPr>
          <w:rFonts w:ascii="Times New Roman" w:hAnsi="Times New Roman" w:cs="Times New Roman"/>
        </w:rPr>
        <w:t>X</w:t>
      </w:r>
      <w:r w:rsidR="009A3B0E" w:rsidRPr="00F35708">
        <w:rPr>
          <w:rFonts w:ascii="Times New Roman" w:hAnsi="Times New Roman" w:cs="Times New Roman"/>
        </w:rPr>
        <w:t xml:space="preserve">.3. Smlouvu lze měnit či doplňovat pouze po vzájemné dohodě obou smluvních stran, a to pouze v písemné formě. </w:t>
      </w:r>
    </w:p>
    <w:p w14:paraId="5D1244F5"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20EC5A33" w14:textId="77777777"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X</w:t>
      </w:r>
      <w:r w:rsidR="009A3B0E" w:rsidRPr="00F35708">
        <w:rPr>
          <w:rFonts w:ascii="Times New Roman" w:hAnsi="Times New Roman" w:cs="Times New Roman"/>
        </w:rPr>
        <w:t xml:space="preserve">.4. </w:t>
      </w:r>
      <w:r w:rsidR="00E8116F" w:rsidRPr="00F35708">
        <w:rPr>
          <w:rFonts w:ascii="Times New Roman" w:hAnsi="Times New Roman" w:cs="Times New Roman"/>
        </w:rPr>
        <w:t xml:space="preserve">Smlouva byla vypracována </w:t>
      </w:r>
      <w:r w:rsidR="00451004" w:rsidRPr="00F35708">
        <w:rPr>
          <w:rFonts w:ascii="Times New Roman" w:hAnsi="Times New Roman" w:cs="Times New Roman"/>
        </w:rPr>
        <w:t>ve třech vyhotoveních, z nichž P</w:t>
      </w:r>
      <w:r w:rsidR="00E8116F" w:rsidRPr="00F35708">
        <w:rPr>
          <w:rFonts w:ascii="Times New Roman" w:hAnsi="Times New Roman" w:cs="Times New Roman"/>
        </w:rPr>
        <w:t>rodávající</w:t>
      </w:r>
      <w:r w:rsidR="00451004" w:rsidRPr="00F35708">
        <w:rPr>
          <w:rFonts w:ascii="Times New Roman" w:hAnsi="Times New Roman" w:cs="Times New Roman"/>
        </w:rPr>
        <w:t xml:space="preserve"> obdrží po jednom vyhotovení a K</w:t>
      </w:r>
      <w:r w:rsidR="00E8116F" w:rsidRPr="00F35708">
        <w:rPr>
          <w:rFonts w:ascii="Times New Roman" w:hAnsi="Times New Roman" w:cs="Times New Roman"/>
        </w:rPr>
        <w:t>upující obdrží po dvou</w:t>
      </w:r>
      <w:r w:rsidR="009A3B0E" w:rsidRPr="00F35708">
        <w:rPr>
          <w:rFonts w:ascii="Times New Roman" w:hAnsi="Times New Roman" w:cs="Times New Roman"/>
        </w:rPr>
        <w:t xml:space="preserve"> vyhotovení</w:t>
      </w:r>
      <w:r w:rsidR="00E8116F" w:rsidRPr="00F35708">
        <w:rPr>
          <w:rFonts w:ascii="Times New Roman" w:hAnsi="Times New Roman" w:cs="Times New Roman"/>
        </w:rPr>
        <w:t>ch</w:t>
      </w:r>
      <w:r w:rsidR="009A3B0E" w:rsidRPr="00F35708">
        <w:rPr>
          <w:rFonts w:ascii="Times New Roman" w:hAnsi="Times New Roman" w:cs="Times New Roman"/>
        </w:rPr>
        <w:t xml:space="preserve">. </w:t>
      </w:r>
    </w:p>
    <w:p w14:paraId="264D1F49"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77B5F54E" w14:textId="77777777" w:rsidR="002F5620" w:rsidRPr="00F35708" w:rsidRDefault="0001762F">
      <w:pPr>
        <w:widowControl w:val="0"/>
        <w:autoSpaceDE w:val="0"/>
        <w:autoSpaceDN w:val="0"/>
        <w:adjustRightInd w:val="0"/>
        <w:spacing w:after="0" w:line="240" w:lineRule="auto"/>
        <w:rPr>
          <w:rFonts w:ascii="Times New Roman" w:hAnsi="Times New Roman" w:cs="Times New Roman"/>
        </w:rPr>
      </w:pPr>
      <w:r w:rsidRPr="00F35708">
        <w:rPr>
          <w:rFonts w:ascii="Times New Roman" w:hAnsi="Times New Roman" w:cs="Times New Roman"/>
        </w:rPr>
        <w:t xml:space="preserve">Příloha č. 1: </w:t>
      </w:r>
      <w:r w:rsidR="002F5620" w:rsidRPr="00F35708">
        <w:rPr>
          <w:rFonts w:ascii="Times New Roman" w:hAnsi="Times New Roman" w:cs="Times New Roman"/>
        </w:rPr>
        <w:t>Cenová tabulka k veřejné zakázce</w:t>
      </w:r>
    </w:p>
    <w:p w14:paraId="1A909D9C"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38FB2F48" w14:textId="77777777" w:rsidR="00E8116F" w:rsidRPr="00F35708" w:rsidRDefault="00E8116F" w:rsidP="00E8116F">
      <w:pPr>
        <w:widowControl w:val="0"/>
        <w:autoSpaceDE w:val="0"/>
        <w:autoSpaceDN w:val="0"/>
        <w:adjustRightInd w:val="0"/>
        <w:spacing w:after="0" w:line="240" w:lineRule="auto"/>
        <w:rPr>
          <w:rFonts w:ascii="Times New Roman" w:hAnsi="Times New Roman" w:cs="Times New Roman"/>
        </w:rPr>
      </w:pPr>
    </w:p>
    <w:p w14:paraId="1751AD2F" w14:textId="77777777" w:rsidR="003B079A" w:rsidRPr="00F35708" w:rsidRDefault="009A3B0E" w:rsidP="00E8116F">
      <w:pPr>
        <w:widowControl w:val="0"/>
        <w:autoSpaceDE w:val="0"/>
        <w:autoSpaceDN w:val="0"/>
        <w:adjustRightInd w:val="0"/>
        <w:spacing w:after="0" w:line="240" w:lineRule="auto"/>
        <w:rPr>
          <w:rFonts w:ascii="Times New Roman" w:hAnsi="Times New Roman" w:cs="Times New Roman"/>
        </w:rPr>
      </w:pPr>
      <w:r w:rsidRPr="00F35708">
        <w:rPr>
          <w:rFonts w:ascii="Times New Roman" w:hAnsi="Times New Roman" w:cs="Times New Roman"/>
        </w:rPr>
        <w:t xml:space="preserve">V ................. dne ................. </w:t>
      </w:r>
      <w:r w:rsidR="004D0BC0">
        <w:rPr>
          <w:rFonts w:ascii="Times New Roman" w:hAnsi="Times New Roman" w:cs="Times New Roman"/>
        </w:rPr>
        <w:tab/>
      </w:r>
      <w:r w:rsidR="004D0BC0">
        <w:rPr>
          <w:rFonts w:ascii="Times New Roman" w:hAnsi="Times New Roman" w:cs="Times New Roman"/>
        </w:rPr>
        <w:tab/>
      </w:r>
      <w:r w:rsidR="004D0BC0">
        <w:rPr>
          <w:rFonts w:ascii="Times New Roman" w:hAnsi="Times New Roman" w:cs="Times New Roman"/>
        </w:rPr>
        <w:tab/>
      </w:r>
      <w:r w:rsidR="004D0BC0">
        <w:rPr>
          <w:rFonts w:ascii="Times New Roman" w:hAnsi="Times New Roman" w:cs="Times New Roman"/>
        </w:rPr>
        <w:tab/>
      </w:r>
      <w:r w:rsidR="004D0BC0">
        <w:rPr>
          <w:rFonts w:ascii="Times New Roman" w:hAnsi="Times New Roman" w:cs="Times New Roman"/>
        </w:rPr>
        <w:tab/>
        <w:t>V ……. dne …………..</w:t>
      </w:r>
    </w:p>
    <w:p w14:paraId="336D9740" w14:textId="77777777" w:rsidR="00E8116F" w:rsidRPr="00F35708" w:rsidRDefault="00E8116F" w:rsidP="00E8116F">
      <w:pPr>
        <w:widowControl w:val="0"/>
        <w:autoSpaceDE w:val="0"/>
        <w:autoSpaceDN w:val="0"/>
        <w:adjustRightInd w:val="0"/>
        <w:spacing w:after="0" w:line="240" w:lineRule="auto"/>
        <w:rPr>
          <w:rFonts w:ascii="Times New Roman" w:hAnsi="Times New Roman" w:cs="Times New Roman"/>
        </w:rPr>
      </w:pPr>
    </w:p>
    <w:p w14:paraId="0E504E6A" w14:textId="77777777" w:rsidR="00E8116F" w:rsidRPr="00F35708" w:rsidRDefault="00E8116F" w:rsidP="00E8116F">
      <w:pPr>
        <w:widowControl w:val="0"/>
        <w:autoSpaceDE w:val="0"/>
        <w:autoSpaceDN w:val="0"/>
        <w:adjustRightInd w:val="0"/>
        <w:spacing w:after="0" w:line="240" w:lineRule="auto"/>
        <w:rPr>
          <w:rFonts w:ascii="Times New Roman" w:hAnsi="Times New Roman" w:cs="Times New Roman"/>
        </w:rPr>
      </w:pPr>
    </w:p>
    <w:p w14:paraId="39DCFC05" w14:textId="77777777" w:rsidR="00E8116F" w:rsidRPr="00F35708" w:rsidRDefault="00E8116F" w:rsidP="00E8116F">
      <w:pPr>
        <w:widowControl w:val="0"/>
        <w:autoSpaceDE w:val="0"/>
        <w:autoSpaceDN w:val="0"/>
        <w:adjustRightInd w:val="0"/>
        <w:spacing w:after="0" w:line="240" w:lineRule="auto"/>
        <w:rPr>
          <w:rFonts w:ascii="Times New Roman" w:hAnsi="Times New Roman" w:cs="Times New Roman"/>
        </w:rPr>
      </w:pPr>
    </w:p>
    <w:p w14:paraId="6DBD188A" w14:textId="77777777" w:rsidR="00E8116F" w:rsidRPr="00F35708" w:rsidRDefault="00E8116F" w:rsidP="00E8116F">
      <w:pPr>
        <w:widowControl w:val="0"/>
        <w:autoSpaceDE w:val="0"/>
        <w:autoSpaceDN w:val="0"/>
        <w:adjustRightInd w:val="0"/>
        <w:spacing w:after="0" w:line="240" w:lineRule="auto"/>
        <w:rPr>
          <w:rFonts w:ascii="Times New Roman" w:hAnsi="Times New Roman" w:cs="Times New Roman"/>
        </w:rPr>
      </w:pPr>
    </w:p>
    <w:p w14:paraId="0A636657" w14:textId="77777777" w:rsidR="003B079A" w:rsidRPr="00F35708" w:rsidRDefault="009A3B0E" w:rsidP="00E8116F">
      <w:pPr>
        <w:widowControl w:val="0"/>
        <w:autoSpaceDE w:val="0"/>
        <w:autoSpaceDN w:val="0"/>
        <w:adjustRightInd w:val="0"/>
        <w:spacing w:after="0" w:line="240" w:lineRule="auto"/>
        <w:rPr>
          <w:rFonts w:ascii="Times New Roman" w:hAnsi="Times New Roman" w:cs="Times New Roman"/>
        </w:rPr>
      </w:pPr>
      <w:r w:rsidRPr="00F35708">
        <w:rPr>
          <w:rFonts w:ascii="Times New Roman" w:hAnsi="Times New Roman" w:cs="Times New Roman"/>
        </w:rPr>
        <w:t>...........................</w:t>
      </w:r>
      <w:r w:rsidR="00F35708">
        <w:rPr>
          <w:rFonts w:ascii="Times New Roman" w:hAnsi="Times New Roman" w:cs="Times New Roman"/>
        </w:rPr>
        <w:tab/>
      </w:r>
      <w:r w:rsidR="00F35708">
        <w:rPr>
          <w:rFonts w:ascii="Times New Roman" w:hAnsi="Times New Roman" w:cs="Times New Roman"/>
        </w:rPr>
        <w:tab/>
      </w:r>
      <w:r w:rsidR="00F35708">
        <w:rPr>
          <w:rFonts w:ascii="Times New Roman" w:hAnsi="Times New Roman" w:cs="Times New Roman"/>
        </w:rPr>
        <w:tab/>
      </w:r>
      <w:r w:rsidR="00F35708">
        <w:rPr>
          <w:rFonts w:ascii="Times New Roman" w:hAnsi="Times New Roman" w:cs="Times New Roman"/>
        </w:rPr>
        <w:tab/>
      </w:r>
      <w:r w:rsidR="00F35708">
        <w:rPr>
          <w:rFonts w:ascii="Times New Roman" w:hAnsi="Times New Roman" w:cs="Times New Roman"/>
        </w:rPr>
        <w:tab/>
      </w:r>
      <w:r w:rsidR="00F35708">
        <w:rPr>
          <w:rFonts w:ascii="Times New Roman" w:hAnsi="Times New Roman" w:cs="Times New Roman"/>
        </w:rPr>
        <w:tab/>
      </w:r>
      <w:r w:rsidR="00E8116F" w:rsidRPr="00F35708">
        <w:rPr>
          <w:rFonts w:ascii="Times New Roman" w:hAnsi="Times New Roman" w:cs="Times New Roman"/>
        </w:rPr>
        <w:t>………………………..</w:t>
      </w:r>
    </w:p>
    <w:p w14:paraId="2259C2FE" w14:textId="77777777" w:rsidR="00E8116F" w:rsidRDefault="00651465" w:rsidP="00E8116F">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Prodávající</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Ing. Ondřej Semerák</w:t>
      </w:r>
    </w:p>
    <w:p w14:paraId="689A4444" w14:textId="77777777" w:rsidR="00651465" w:rsidRDefault="005216CA" w:rsidP="00E8116F">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j</w:t>
      </w:r>
      <w:r w:rsidR="00651465">
        <w:rPr>
          <w:rFonts w:ascii="Times New Roman" w:hAnsi="Times New Roman" w:cs="Times New Roman"/>
        </w:rPr>
        <w:t>ednatel společnosti</w:t>
      </w:r>
    </w:p>
    <w:p w14:paraId="0139D52D" w14:textId="77777777" w:rsidR="00651465" w:rsidRPr="00F35708" w:rsidRDefault="00651465" w:rsidP="00E8116F">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BYTES Tábor s.r.o.</w:t>
      </w:r>
    </w:p>
    <w:p w14:paraId="22B3C51D" w14:textId="77777777" w:rsidR="003B079A" w:rsidRPr="00F35708" w:rsidRDefault="003B079A">
      <w:pPr>
        <w:widowControl w:val="0"/>
        <w:autoSpaceDE w:val="0"/>
        <w:autoSpaceDN w:val="0"/>
        <w:adjustRightInd w:val="0"/>
        <w:spacing w:after="0" w:line="240" w:lineRule="auto"/>
        <w:jc w:val="right"/>
        <w:rPr>
          <w:rFonts w:ascii="Times New Roman" w:hAnsi="Times New Roman" w:cs="Times New Roman"/>
        </w:rPr>
      </w:pPr>
    </w:p>
    <w:p w14:paraId="659DB1FD" w14:textId="77777777" w:rsidR="009A3B0E" w:rsidRDefault="009A3B0E" w:rsidP="008B15C9">
      <w:pPr>
        <w:widowControl w:val="0"/>
        <w:autoSpaceDE w:val="0"/>
        <w:autoSpaceDN w:val="0"/>
        <w:adjustRightInd w:val="0"/>
        <w:spacing w:after="0" w:line="240" w:lineRule="auto"/>
      </w:pPr>
    </w:p>
    <w:p w14:paraId="33E831BD" w14:textId="77777777" w:rsidR="008B15C9" w:rsidRDefault="008B15C9" w:rsidP="008B15C9">
      <w:pPr>
        <w:widowControl w:val="0"/>
        <w:autoSpaceDE w:val="0"/>
        <w:autoSpaceDN w:val="0"/>
        <w:adjustRightInd w:val="0"/>
        <w:spacing w:after="0" w:line="240" w:lineRule="auto"/>
      </w:pPr>
    </w:p>
    <w:p w14:paraId="6DC8F66D" w14:textId="77777777" w:rsidR="008B15C9" w:rsidRDefault="008B15C9" w:rsidP="008B15C9">
      <w:pPr>
        <w:widowControl w:val="0"/>
        <w:autoSpaceDE w:val="0"/>
        <w:autoSpaceDN w:val="0"/>
        <w:adjustRightInd w:val="0"/>
        <w:spacing w:after="0" w:line="240" w:lineRule="auto"/>
      </w:pPr>
    </w:p>
    <w:p w14:paraId="51A29A79" w14:textId="77777777" w:rsidR="008B15C9" w:rsidRDefault="008B15C9" w:rsidP="008B15C9">
      <w:pPr>
        <w:widowControl w:val="0"/>
        <w:autoSpaceDE w:val="0"/>
        <w:autoSpaceDN w:val="0"/>
        <w:adjustRightInd w:val="0"/>
        <w:spacing w:after="0" w:line="240" w:lineRule="auto"/>
      </w:pPr>
    </w:p>
    <w:p w14:paraId="660CFCEE" w14:textId="1B5022A9" w:rsidR="008B15C9" w:rsidRDefault="008B15C9" w:rsidP="008B15C9">
      <w:pPr>
        <w:widowControl w:val="0"/>
        <w:autoSpaceDE w:val="0"/>
        <w:autoSpaceDN w:val="0"/>
        <w:adjustRightInd w:val="0"/>
        <w:spacing w:after="0" w:line="240" w:lineRule="auto"/>
      </w:pPr>
      <w:bookmarkStart w:id="1" w:name="_GoBack"/>
      <w:r>
        <w:pict w14:anchorId="6C4E6B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Řádek podpisu Microsoft Office..." style="width:192pt;height:96pt">
            <v:imagedata r:id="rId12" o:title=""/>
            <o:lock v:ext="edit" ungrouping="t" rotation="t" cropping="t" verticies="t" text="t" grouping="t"/>
            <o:signatureline v:ext="edit" id="{0B1EBC71-E7E7-4494-964E-4562D2A8A032}" provid="{00000000-0000-0000-0000-000000000000}" o:suggestedsigner="Ing. Ondřej Semerák" o:suggestedsigner2="jednatel" o:suggestedsigneremail="semerak@bytes.cz" issignatureline="t"/>
          </v:shape>
        </w:pict>
      </w:r>
      <w:bookmarkEnd w:id="1"/>
    </w:p>
    <w:sectPr w:rsidR="008B15C9" w:rsidSect="003502DF">
      <w:headerReference w:type="default" r:id="rId13"/>
      <w:footerReference w:type="default" r:id="rId14"/>
      <w:pgSz w:w="11907" w:h="16840"/>
      <w:pgMar w:top="993" w:right="1418" w:bottom="1276" w:left="1418" w:header="568" w:footer="708" w:gutter="0"/>
      <w:cols w:space="708"/>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E80EF42" w16cex:dateUtc="2025-04-15T08:28:00Z"/>
  <w16cex:commentExtensible w16cex:durableId="2144421F" w16cex:dateUtc="2025-04-08T09:32:00Z"/>
  <w16cex:commentExtensible w16cex:durableId="525A6DD9" w16cex:dateUtc="2025-04-08T09:50:00Z"/>
  <w16cex:commentExtensible w16cex:durableId="73F7D7FC" w16cex:dateUtc="2025-04-15T08:29:00Z"/>
  <w16cex:commentExtensible w16cex:durableId="1E6EE236" w16cex:dateUtc="2025-04-08T10:56:00Z"/>
  <w16cex:commentExtensible w16cex:durableId="195FD17E" w16cex:dateUtc="2025-04-15T07:48:00Z"/>
  <w16cex:commentExtensible w16cex:durableId="49825275" w16cex:dateUtc="2025-04-15T08:11:00Z"/>
  <w16cex:commentExtensible w16cex:durableId="4BAAA2DE" w16cex:dateUtc="2025-04-08T10: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D184B5E" w16cid:durableId="0D184B5E"/>
  <w16cid:commentId w16cid:paraId="322E14BD" w16cid:durableId="0E80EF42"/>
  <w16cid:commentId w16cid:paraId="116878A7" w16cid:durableId="2144421F"/>
  <w16cid:commentId w16cid:paraId="3DD5661F" w16cid:durableId="525A6DD9"/>
  <w16cid:commentId w16cid:paraId="01F6AF86" w16cid:durableId="01F6AF86"/>
  <w16cid:commentId w16cid:paraId="468C0A3D" w16cid:durableId="73F7D7FC"/>
  <w16cid:commentId w16cid:paraId="6E375D44" w16cid:durableId="1E6EE236"/>
  <w16cid:commentId w16cid:paraId="218EEFD4" w16cid:durableId="218EEFD4"/>
  <w16cid:commentId w16cid:paraId="6BEAC54F" w16cid:durableId="195FD17E"/>
  <w16cid:commentId w16cid:paraId="1774B802" w16cid:durableId="1774B802"/>
  <w16cid:commentId w16cid:paraId="35E81025" w16cid:durableId="49825275"/>
  <w16cid:commentId w16cid:paraId="0D127319" w16cid:durableId="4BAAA2D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B1CAB8" w14:textId="77777777" w:rsidR="00190941" w:rsidRDefault="00190941" w:rsidP="00CA78C6">
      <w:pPr>
        <w:spacing w:after="0" w:line="240" w:lineRule="auto"/>
      </w:pPr>
      <w:r>
        <w:separator/>
      </w:r>
    </w:p>
  </w:endnote>
  <w:endnote w:type="continuationSeparator" w:id="0">
    <w:p w14:paraId="6110704D" w14:textId="77777777" w:rsidR="00190941" w:rsidRDefault="00190941" w:rsidP="00CA78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8004728"/>
      <w:docPartObj>
        <w:docPartGallery w:val="Page Numbers (Bottom of Page)"/>
        <w:docPartUnique/>
      </w:docPartObj>
    </w:sdtPr>
    <w:sdtEndPr/>
    <w:sdtContent>
      <w:p w14:paraId="633D4C7C" w14:textId="77777777" w:rsidR="00190941" w:rsidRDefault="00190941">
        <w:pPr>
          <w:pStyle w:val="Zpat"/>
          <w:jc w:val="center"/>
        </w:pPr>
        <w:r>
          <w:fldChar w:fldCharType="begin"/>
        </w:r>
        <w:r>
          <w:instrText>PAGE   \* MERGEFORMAT</w:instrText>
        </w:r>
        <w:r>
          <w:fldChar w:fldCharType="separate"/>
        </w:r>
        <w:r w:rsidR="008B15C9">
          <w:rPr>
            <w:noProof/>
          </w:rPr>
          <w:t>7</w:t>
        </w:r>
        <w:r>
          <w:fldChar w:fldCharType="end"/>
        </w:r>
      </w:p>
    </w:sdtContent>
  </w:sdt>
  <w:p w14:paraId="41AC105B" w14:textId="77777777" w:rsidR="00190941" w:rsidRDefault="0019094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E33D2F" w14:textId="77777777" w:rsidR="00190941" w:rsidRDefault="00190941" w:rsidP="00CA78C6">
      <w:pPr>
        <w:spacing w:after="0" w:line="240" w:lineRule="auto"/>
      </w:pPr>
      <w:r>
        <w:separator/>
      </w:r>
    </w:p>
  </w:footnote>
  <w:footnote w:type="continuationSeparator" w:id="0">
    <w:p w14:paraId="76937440" w14:textId="77777777" w:rsidR="00190941" w:rsidRDefault="00190941" w:rsidP="00CA78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8E773" w14:textId="77777777" w:rsidR="00190941" w:rsidRPr="003502DF" w:rsidRDefault="00190941" w:rsidP="003502DF">
    <w:pPr>
      <w:pStyle w:val="Zhlav"/>
      <w:jc w:val="right"/>
      <w:rPr>
        <w:rFonts w:ascii="Times New Roman" w:hAnsi="Times New Roman" w:cs="Times New Roman"/>
        <w:sz w:val="18"/>
        <w:szCs w:val="18"/>
      </w:rPr>
    </w:pPr>
    <w:r>
      <w:rPr>
        <w:rFonts w:ascii="Times New Roman" w:hAnsi="Times New Roman" w:cs="Times New Roman"/>
        <w:sz w:val="18"/>
        <w:szCs w:val="18"/>
      </w:rPr>
      <w:t>Příloha č. 2</w:t>
    </w:r>
    <w:r w:rsidRPr="003502DF">
      <w:rPr>
        <w:rFonts w:ascii="Times New Roman" w:hAnsi="Times New Roman" w:cs="Times New Roman"/>
        <w:sz w:val="18"/>
        <w:szCs w:val="18"/>
      </w:rPr>
      <w:t xml:space="preserve"> VZD</w:t>
    </w:r>
  </w:p>
  <w:p w14:paraId="27F413CD" w14:textId="0D47DE0C" w:rsidR="00190941" w:rsidRDefault="00190941" w:rsidP="005E7902">
    <w:pPr>
      <w:pStyle w:val="Zhlav"/>
      <w:jc w:val="center"/>
    </w:pPr>
    <w:r>
      <w:rPr>
        <w:rFonts w:ascii="Times New Roman" w:hAnsi="Times New Roman"/>
        <w:b/>
      </w:rPr>
      <w:t>„</w:t>
    </w:r>
    <w:r w:rsidR="00B2275F" w:rsidRPr="00B2275F">
      <w:rPr>
        <w:rFonts w:ascii="Times New Roman" w:hAnsi="Times New Roman"/>
        <w:b/>
      </w:rPr>
      <w:t>Nákup s</w:t>
    </w:r>
    <w:r w:rsidR="00594BDE">
      <w:rPr>
        <w:rFonts w:ascii="Times New Roman" w:hAnsi="Times New Roman"/>
        <w:b/>
      </w:rPr>
      <w:t>poráků</w:t>
    </w:r>
    <w:r w:rsidR="00B2275F" w:rsidRPr="00B2275F">
      <w:rPr>
        <w:rFonts w:ascii="Times New Roman" w:hAnsi="Times New Roman"/>
        <w:b/>
      </w:rPr>
      <w:t xml:space="preserve"> společností BYTES Tábor s.r.o.“</w:t>
    </w:r>
  </w:p>
  <w:p w14:paraId="59A85E09" w14:textId="77777777" w:rsidR="00190941" w:rsidRPr="00CA78C6" w:rsidRDefault="00190941" w:rsidP="00CA78C6">
    <w:pPr>
      <w:pStyle w:val="Zhlav"/>
      <w:jc w:val="center"/>
      <w:rPr>
        <w:rFonts w:ascii="Times New Roman" w:hAnsi="Times New Roman" w:cs="Times New Roman"/>
        <w:b/>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FA7257"/>
    <w:multiLevelType w:val="hybridMultilevel"/>
    <w:tmpl w:val="E8A220D0"/>
    <w:lvl w:ilvl="0" w:tplc="04050015">
      <w:start w:val="1"/>
      <w:numFmt w:val="upp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60B728CA"/>
    <w:multiLevelType w:val="hybridMultilevel"/>
    <w:tmpl w:val="329881E6"/>
    <w:lvl w:ilvl="0" w:tplc="A3242746">
      <w:start w:val="1"/>
      <w:numFmt w:val="upp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tra Nouzová">
    <w15:presenceInfo w15:providerId="None" w15:userId="Petra Nouz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2E0"/>
    <w:rsid w:val="0001762F"/>
    <w:rsid w:val="00021534"/>
    <w:rsid w:val="000317B8"/>
    <w:rsid w:val="000C0916"/>
    <w:rsid w:val="000D763A"/>
    <w:rsid w:val="00190941"/>
    <w:rsid w:val="001C4F7F"/>
    <w:rsid w:val="001E3953"/>
    <w:rsid w:val="001F7342"/>
    <w:rsid w:val="002230B8"/>
    <w:rsid w:val="00236402"/>
    <w:rsid w:val="00251635"/>
    <w:rsid w:val="00292450"/>
    <w:rsid w:val="002C35EA"/>
    <w:rsid w:val="002C5CDD"/>
    <w:rsid w:val="002D7983"/>
    <w:rsid w:val="002F5620"/>
    <w:rsid w:val="0031377F"/>
    <w:rsid w:val="00341829"/>
    <w:rsid w:val="003502DF"/>
    <w:rsid w:val="00350BF8"/>
    <w:rsid w:val="00367A91"/>
    <w:rsid w:val="00376273"/>
    <w:rsid w:val="00396AF2"/>
    <w:rsid w:val="003B079A"/>
    <w:rsid w:val="003C58F0"/>
    <w:rsid w:val="00406022"/>
    <w:rsid w:val="00415D2F"/>
    <w:rsid w:val="004300D5"/>
    <w:rsid w:val="00446BF0"/>
    <w:rsid w:val="00451004"/>
    <w:rsid w:val="004516AB"/>
    <w:rsid w:val="00485960"/>
    <w:rsid w:val="004A4375"/>
    <w:rsid w:val="004A66EB"/>
    <w:rsid w:val="004C12B8"/>
    <w:rsid w:val="004D0BC0"/>
    <w:rsid w:val="004E5BF6"/>
    <w:rsid w:val="004F357C"/>
    <w:rsid w:val="00504985"/>
    <w:rsid w:val="005216CA"/>
    <w:rsid w:val="005632AB"/>
    <w:rsid w:val="0057536B"/>
    <w:rsid w:val="00594BDE"/>
    <w:rsid w:val="005D2835"/>
    <w:rsid w:val="005E3DEE"/>
    <w:rsid w:val="005E5450"/>
    <w:rsid w:val="005E7902"/>
    <w:rsid w:val="00651465"/>
    <w:rsid w:val="00655609"/>
    <w:rsid w:val="00662F3E"/>
    <w:rsid w:val="00695946"/>
    <w:rsid w:val="006A56BE"/>
    <w:rsid w:val="006C0CE5"/>
    <w:rsid w:val="006C6703"/>
    <w:rsid w:val="00700ADF"/>
    <w:rsid w:val="00726DDF"/>
    <w:rsid w:val="007272E0"/>
    <w:rsid w:val="007459AD"/>
    <w:rsid w:val="007B7360"/>
    <w:rsid w:val="007C1EB0"/>
    <w:rsid w:val="007D51CF"/>
    <w:rsid w:val="00805C23"/>
    <w:rsid w:val="00863E57"/>
    <w:rsid w:val="008A14CC"/>
    <w:rsid w:val="008B15C9"/>
    <w:rsid w:val="00927408"/>
    <w:rsid w:val="009A3B0E"/>
    <w:rsid w:val="009B77E2"/>
    <w:rsid w:val="009D5963"/>
    <w:rsid w:val="009E212A"/>
    <w:rsid w:val="00A10B82"/>
    <w:rsid w:val="00A12C8A"/>
    <w:rsid w:val="00A24A6C"/>
    <w:rsid w:val="00AA6606"/>
    <w:rsid w:val="00AB4F87"/>
    <w:rsid w:val="00AC7869"/>
    <w:rsid w:val="00B0215B"/>
    <w:rsid w:val="00B05D81"/>
    <w:rsid w:val="00B2275F"/>
    <w:rsid w:val="00B367DB"/>
    <w:rsid w:val="00B65297"/>
    <w:rsid w:val="00B7050D"/>
    <w:rsid w:val="00BA1EE5"/>
    <w:rsid w:val="00BA252B"/>
    <w:rsid w:val="00BB1AD8"/>
    <w:rsid w:val="00C11EB8"/>
    <w:rsid w:val="00C343E3"/>
    <w:rsid w:val="00CA78C6"/>
    <w:rsid w:val="00CD59D3"/>
    <w:rsid w:val="00CF4688"/>
    <w:rsid w:val="00D00815"/>
    <w:rsid w:val="00D138EB"/>
    <w:rsid w:val="00D22A19"/>
    <w:rsid w:val="00D24204"/>
    <w:rsid w:val="00D8582A"/>
    <w:rsid w:val="00DA4942"/>
    <w:rsid w:val="00DB436E"/>
    <w:rsid w:val="00DC0DFA"/>
    <w:rsid w:val="00DD105C"/>
    <w:rsid w:val="00DE3344"/>
    <w:rsid w:val="00DF39A4"/>
    <w:rsid w:val="00DF473F"/>
    <w:rsid w:val="00E017F8"/>
    <w:rsid w:val="00E542DB"/>
    <w:rsid w:val="00E70CFA"/>
    <w:rsid w:val="00E8116F"/>
    <w:rsid w:val="00E8280B"/>
    <w:rsid w:val="00EA69D1"/>
    <w:rsid w:val="00EA76F2"/>
    <w:rsid w:val="00F35708"/>
    <w:rsid w:val="00F521C6"/>
    <w:rsid w:val="00F86468"/>
    <w:rsid w:val="00FA02C6"/>
    <w:rsid w:val="00FE2E78"/>
    <w:rsid w:val="00FE4E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F66409"/>
  <w14:defaultImageDpi w14:val="0"/>
  <w15:docId w15:val="{7C09501B-C73E-4D37-8840-1F1E43F78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700ADF"/>
    <w:rPr>
      <w:color w:val="0000FF" w:themeColor="hyperlink"/>
      <w:u w:val="single"/>
    </w:rPr>
  </w:style>
  <w:style w:type="paragraph" w:styleId="Odstavecseseznamem">
    <w:name w:val="List Paragraph"/>
    <w:basedOn w:val="Normln"/>
    <w:uiPriority w:val="34"/>
    <w:qFormat/>
    <w:rsid w:val="005E3DEE"/>
    <w:pPr>
      <w:ind w:left="720"/>
      <w:contextualSpacing/>
    </w:pPr>
  </w:style>
  <w:style w:type="paragraph" w:styleId="Textbubliny">
    <w:name w:val="Balloon Text"/>
    <w:basedOn w:val="Normln"/>
    <w:link w:val="TextbublinyChar"/>
    <w:uiPriority w:val="99"/>
    <w:semiHidden/>
    <w:unhideWhenUsed/>
    <w:rsid w:val="00F3570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35708"/>
    <w:rPr>
      <w:rFonts w:ascii="Tahoma" w:hAnsi="Tahoma" w:cs="Tahoma"/>
      <w:sz w:val="16"/>
      <w:szCs w:val="16"/>
    </w:rPr>
  </w:style>
  <w:style w:type="paragraph" w:styleId="Zhlav">
    <w:name w:val="header"/>
    <w:basedOn w:val="Normln"/>
    <w:link w:val="ZhlavChar"/>
    <w:unhideWhenUsed/>
    <w:rsid w:val="00CA78C6"/>
    <w:pPr>
      <w:tabs>
        <w:tab w:val="center" w:pos="4536"/>
        <w:tab w:val="right" w:pos="9072"/>
      </w:tabs>
      <w:spacing w:after="0" w:line="240" w:lineRule="auto"/>
    </w:pPr>
  </w:style>
  <w:style w:type="character" w:customStyle="1" w:styleId="ZhlavChar">
    <w:name w:val="Záhlaví Char"/>
    <w:basedOn w:val="Standardnpsmoodstavce"/>
    <w:link w:val="Zhlav"/>
    <w:rsid w:val="00CA78C6"/>
  </w:style>
  <w:style w:type="paragraph" w:styleId="Zpat">
    <w:name w:val="footer"/>
    <w:basedOn w:val="Normln"/>
    <w:link w:val="ZpatChar"/>
    <w:uiPriority w:val="99"/>
    <w:unhideWhenUsed/>
    <w:rsid w:val="00CA78C6"/>
    <w:pPr>
      <w:tabs>
        <w:tab w:val="center" w:pos="4536"/>
        <w:tab w:val="right" w:pos="9072"/>
      </w:tabs>
      <w:spacing w:after="0" w:line="240" w:lineRule="auto"/>
    </w:pPr>
  </w:style>
  <w:style w:type="character" w:customStyle="1" w:styleId="ZpatChar">
    <w:name w:val="Zápatí Char"/>
    <w:basedOn w:val="Standardnpsmoodstavce"/>
    <w:link w:val="Zpat"/>
    <w:uiPriority w:val="99"/>
    <w:rsid w:val="00CA78C6"/>
  </w:style>
  <w:style w:type="paragraph" w:styleId="Revize">
    <w:name w:val="Revision"/>
    <w:hidden/>
    <w:uiPriority w:val="99"/>
    <w:semiHidden/>
    <w:rsid w:val="001C4F7F"/>
    <w:pPr>
      <w:spacing w:after="0" w:line="240" w:lineRule="auto"/>
    </w:pPr>
  </w:style>
  <w:style w:type="character" w:styleId="Odkaznakoment">
    <w:name w:val="annotation reference"/>
    <w:basedOn w:val="Standardnpsmoodstavce"/>
    <w:uiPriority w:val="99"/>
    <w:semiHidden/>
    <w:unhideWhenUsed/>
    <w:rsid w:val="00504985"/>
    <w:rPr>
      <w:sz w:val="16"/>
      <w:szCs w:val="16"/>
    </w:rPr>
  </w:style>
  <w:style w:type="paragraph" w:styleId="Textkomente">
    <w:name w:val="annotation text"/>
    <w:basedOn w:val="Normln"/>
    <w:link w:val="TextkomenteChar"/>
    <w:uiPriority w:val="99"/>
    <w:semiHidden/>
    <w:unhideWhenUsed/>
    <w:rsid w:val="00504985"/>
    <w:pPr>
      <w:spacing w:line="240" w:lineRule="auto"/>
    </w:pPr>
    <w:rPr>
      <w:sz w:val="20"/>
      <w:szCs w:val="20"/>
    </w:rPr>
  </w:style>
  <w:style w:type="character" w:customStyle="1" w:styleId="TextkomenteChar">
    <w:name w:val="Text komentáře Char"/>
    <w:basedOn w:val="Standardnpsmoodstavce"/>
    <w:link w:val="Textkomente"/>
    <w:uiPriority w:val="99"/>
    <w:semiHidden/>
    <w:rsid w:val="00504985"/>
    <w:rPr>
      <w:sz w:val="20"/>
      <w:szCs w:val="20"/>
    </w:rPr>
  </w:style>
  <w:style w:type="paragraph" w:styleId="Pedmtkomente">
    <w:name w:val="annotation subject"/>
    <w:basedOn w:val="Textkomente"/>
    <w:next w:val="Textkomente"/>
    <w:link w:val="PedmtkomenteChar"/>
    <w:uiPriority w:val="99"/>
    <w:semiHidden/>
    <w:unhideWhenUsed/>
    <w:rsid w:val="00504985"/>
    <w:rPr>
      <w:b/>
      <w:bCs/>
    </w:rPr>
  </w:style>
  <w:style w:type="character" w:customStyle="1" w:styleId="PedmtkomenteChar">
    <w:name w:val="Předmět komentáře Char"/>
    <w:basedOn w:val="TextkomenteChar"/>
    <w:link w:val="Pedmtkomente"/>
    <w:uiPriority w:val="99"/>
    <w:semiHidden/>
    <w:rsid w:val="0050498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5305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ubasova@bytes.cz" TargetMode="Externa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zda@bytes.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gubasova@bytes.cz"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mailto:kazda@bytes.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Jqe+rhiurcjDfUm+m7mEvcJgTuT4KaiSCT7VOZF/a+M=</DigestValue>
    </Reference>
    <Reference Type="http://www.w3.org/2000/09/xmldsig#Object" URI="#idOfficeObject">
      <DigestMethod Algorithm="http://www.w3.org/2001/04/xmlenc#sha256"/>
      <DigestValue>VAbjJH42UsGK17J93iZvgmbKPH9uqYfyd/xYrBELvNE=</DigestValue>
    </Reference>
    <Reference Type="http://uri.etsi.org/01903#SignedProperties" URI="#idSignedProperties">
      <Transforms>
        <Transform Algorithm="http://www.w3.org/TR/2001/REC-xml-c14n-20010315"/>
      </Transforms>
      <DigestMethod Algorithm="http://www.w3.org/2001/04/xmlenc#sha256"/>
      <DigestValue>x2oUVLsDWukozgP9sP6RL4c8t2nOLclcsvBJBpLz4ZY=</DigestValue>
    </Reference>
    <Reference Type="http://www.w3.org/2000/09/xmldsig#Object" URI="#idValidSigLnImg">
      <DigestMethod Algorithm="http://www.w3.org/2001/04/xmlenc#sha256"/>
      <DigestValue>tbZ0lGSVPNRzE/RLl4Te21pMqOpOprryTXK0C/0ssXw=</DigestValue>
    </Reference>
    <Reference Type="http://www.w3.org/2000/09/xmldsig#Object" URI="#idInvalidSigLnImg">
      <DigestMethod Algorithm="http://www.w3.org/2001/04/xmlenc#sha256"/>
      <DigestValue>9U2AE3uJzYqcWTqzQ0irhdgys332PcQxEr+JElT0Tjk=</DigestValue>
    </Reference>
  </SignedInfo>
  <SignatureValue>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</SignatureValue>
  <KeyInfo>
    <X509Data>
      <X509Certificate>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Transform>
          <Transform Algorithm="http://www.w3.org/TR/2001/REC-xml-c14n-20010315"/>
        </Transforms>
        <DigestMethod Algorithm="http://www.w3.org/2001/04/xmlenc#sha256"/>
        <DigestValue>4t7beh6qGiN/l6dVjvPEkJjMbszEjb0UMM71PheRg0w=</DigestValue>
      </Reference>
      <Reference URI="/word/document.xml?ContentType=application/vnd.openxmlformats-officedocument.wordprocessingml.document.main+xml">
        <DigestMethod Algorithm="http://www.w3.org/2001/04/xmlenc#sha256"/>
        <DigestValue>g0Q7DutjUFsU/ESHovXNBHuaf21SjR5pf7W/v3mB3aM=</DigestValue>
      </Reference>
      <Reference URI="/word/endnotes.xml?ContentType=application/vnd.openxmlformats-officedocument.wordprocessingml.endnotes+xml">
        <DigestMethod Algorithm="http://www.w3.org/2001/04/xmlenc#sha256"/>
        <DigestValue>xt1jHWPq3Qz9iDj/PQa9z9Py5fzaeB0czMiEgQXJ/dk=</DigestValue>
      </Reference>
      <Reference URI="/word/fontTable.xml?ContentType=application/vnd.openxmlformats-officedocument.wordprocessingml.fontTable+xml">
        <DigestMethod Algorithm="http://www.w3.org/2001/04/xmlenc#sha256"/>
        <DigestValue>iQWl1m3Chl5+5VSL7M7i3Hzx5q0PHu2M9S9Fu/j5GLw=</DigestValue>
      </Reference>
      <Reference URI="/word/footer1.xml?ContentType=application/vnd.openxmlformats-officedocument.wordprocessingml.footer+xml">
        <DigestMethod Algorithm="http://www.w3.org/2001/04/xmlenc#sha256"/>
        <DigestValue>HCdSgueaz20ji72KqhwFx8QmiAL8Oz0b7VuIKim948k=</DigestValue>
      </Reference>
      <Reference URI="/word/footnotes.xml?ContentType=application/vnd.openxmlformats-officedocument.wordprocessingml.footnotes+xml">
        <DigestMethod Algorithm="http://www.w3.org/2001/04/xmlenc#sha256"/>
        <DigestValue>Jv9bh2JbZ/6Ny3OJ+G9RGriesKlbZzgVPwv1OI7fUf8=</DigestValue>
      </Reference>
      <Reference URI="/word/header1.xml?ContentType=application/vnd.openxmlformats-officedocument.wordprocessingml.header+xml">
        <DigestMethod Algorithm="http://www.w3.org/2001/04/xmlenc#sha256"/>
        <DigestValue>Sa6FSZJjV9JJWNICR4UEJQBEMypN4kiXc0r7UwiGmNI=</DigestValue>
      </Reference>
      <Reference URI="/word/media/image1.emf?ContentType=image/x-emf">
        <DigestMethod Algorithm="http://www.w3.org/2001/04/xmlenc#sha256"/>
        <DigestValue>8kBB5sL8cb8GcZd8qLWN9pEwrtzyQoKOBbk/Ga2mrzA=</DigestValue>
      </Reference>
      <Reference URI="/word/numbering.xml?ContentType=application/vnd.openxmlformats-officedocument.wordprocessingml.numbering+xml">
        <DigestMethod Algorithm="http://www.w3.org/2001/04/xmlenc#sha256"/>
        <DigestValue>9huyFuAhGZ8rRWKNn9KpkFV0Wno89oOgpUNgJKYLC0Y=</DigestValue>
      </Reference>
      <Reference URI="/word/people.xml?ContentType=application/vnd.openxmlformats-officedocument.wordprocessingml.people+xml">
        <DigestMethod Algorithm="http://www.w3.org/2001/04/xmlenc#sha256"/>
        <DigestValue>84g5pMf+GhRwvM31QLmW0yf//zeW6Lo+8IrK87JTpik=</DigestValue>
      </Reference>
      <Reference URI="/word/settings.xml?ContentType=application/vnd.openxmlformats-officedocument.wordprocessingml.settings+xml">
        <DigestMethod Algorithm="http://www.w3.org/2001/04/xmlenc#sha256"/>
        <DigestValue>xucwySDnrXQrM3YbYXA6X8lH6hWL61mcOwK9VI3Ro2M=</DigestValue>
      </Reference>
      <Reference URI="/word/styles.xml?ContentType=application/vnd.openxmlformats-officedocument.wordprocessingml.styles+xml">
        <DigestMethod Algorithm="http://www.w3.org/2001/04/xmlenc#sha256"/>
        <DigestValue>8wxUgN5ZBPwo/9acJ4RKvmWtFq2Fre+bQTkuyP0XBRk=</DigestValue>
      </Reference>
      <Reference URI="/word/theme/theme1.xml?ContentType=application/vnd.openxmlformats-officedocument.theme+xml">
        <DigestMethod Algorithm="http://www.w3.org/2001/04/xmlenc#sha256"/>
        <DigestValue>RRLKBynKqLpsm1D7qoiB5D76qZ17a8Fu6Tp8Ah9sihg=</DigestValue>
      </Reference>
      <Reference URI="/word/webSettings.xml?ContentType=application/vnd.openxmlformats-officedocument.wordprocessingml.webSettings+xml">
        <DigestMethod Algorithm="http://www.w3.org/2001/04/xmlenc#sha256"/>
        <DigestValue>bWKbiWHrFeawUJQYtKma8EBk/TXg06fev8wVk+p/2Vk=</DigestValue>
      </Reference>
    </Manifest>
    <SignatureProperties>
      <SignatureProperty Id="idSignatureTime" Target="#idPackageSignature">
        <mdssi:SignatureTime xmlns:mdssi="http://schemas.openxmlformats.org/package/2006/digital-signature">
          <mdssi:Format>YYYY-MM-DDThh:mm:ssTZD</mdssi:Format>
          <mdssi:Value>2025-06-12T07:44:42Z</mdssi:Value>
        </mdssi:SignatureTime>
      </SignatureProperty>
    </SignatureProperties>
  </Object>
  <Object Id="idOfficeObject">
    <SignatureProperties>
      <SignatureProperty Id="idOfficeV1Details" Target="#idPackageSignature">
        <SignatureInfoV1 xmlns="http://schemas.microsoft.com/office/2006/digsig">
          <SetupID>{0B1EBC71-E7E7-4494-964E-4562D2A8A032}</SetupID>
          <SignatureText/>
          <SignatureImage>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</SignatureImage>
          <SignatureComments/>
          <WindowsVersion>10.0</WindowsVersion>
          <OfficeVersion>15.0</OfficeVersion>
          <ApplicationVersion>15.0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2025-06-12T07:44:42Z</xd:SigningTime>
          <xd:SigningCertificate>
            <xd:Cert>
              <xd:CertDigest>
                <DigestMethod Algorithm="http://www.w3.org/2001/04/xmlenc#sha256"/>
                <DigestValue>He6ZnyJLow+IcgIjpHwiwOScMMQhsm7u3cFfak6rlss=</DigestValue>
              </xd:CertDigest>
              <xd:IssuerSerial>
                <X509IssuerName>CN=PostSignum Qualified CA 4, O="Česká pošta, s.p.", OID.2.5.4.97=NTRCZ-47114983, C=CZ</X509IssuerName>
                <X509SerialNumber>23599286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Object Id="idValidSigLnImg">AQAAAGwAAAAAAAAAAAAAAP8AAAB/AAAAAAAAAAAAAAAjGwAAkQ0AACBFTUYAAAEAHJwAAM4AAAAFAAAAAAAAAAAAAAAAAAAAgAcAADgEAAAJAgAAJQEAAAAAAAAAAAAAAAAAACjzBwCIe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8AAAAEAAAA9wAAABEAAAAlAAAADAAAAAEAAABUAAAAiAAAAMAAAAAEAAAA9QAAABAAAAABAAAAVRXZQXsJ2UHAAAAABAAAAAoAAABMAAAAAAAAAAAAAAAAAAAA//////////9gAAAAMQAyAC4AMAA2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RXZQXsJ2U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BYSuD4AAAAAAAAAAAoIuD4AACRCAADIQSQAAAAkAAAAFhK4PgAAAAAAAAAACgi4Pg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</Object>
  <Object Id="idInvalidSigLnImg">AQAAAGwAAAAAAAAAAAAAAP8AAAB/AAAAAAAAAAAAAAAjGwAAkQ0AACBFTUYAAAEAuJ8AANQAAAAFAAAAAAAAAAAAAAAAAAAAgAcAADgEAAAJAgAAJQEAAAAAAAAAAAAAAAAAACjzBwCIe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AAACEgAAAAwAAAABAAAAHgAAABgAAAAiAAAABAAAAHkAAAARAAAAJQAAAAwAAAABAAAAVAAAAKgAAAAjAAAABAAAAHcAAAAQAAAAAQAAAFUV2UF7CdlBIwAAAAQAAAAPAAAATAAAAAAAAAAAAAAAAAAAAP//////////bAAAAE4AZQBwAGwAYQB0AG4A/QAgAHAAbwBkAHAAaQBzAAAACAAAAAYAAAAHAAAAAwAAAAYAAAAEAAAABw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RXZQXsJ2U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BYSuD4AAAAAAAAAAAoIuD4AACRCAADIQSQAAAAkAAAAFhK4PgAAAAAAAAAACgi4Pg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A2A831-8073-4E0A-95D8-F273EEB68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2655</Words>
  <Characters>15666</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18285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Novotný</dc:creator>
  <cp:lastModifiedBy>BYTES Tábor</cp:lastModifiedBy>
  <cp:revision>7</cp:revision>
  <cp:lastPrinted>2023-03-16T08:53:00Z</cp:lastPrinted>
  <dcterms:created xsi:type="dcterms:W3CDTF">2025-05-14T11:06:00Z</dcterms:created>
  <dcterms:modified xsi:type="dcterms:W3CDTF">2025-06-12T07:44:00Z</dcterms:modified>
</cp:coreProperties>
</file>